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01" w:rsidRDefault="00337401" w:rsidP="00F841A6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</w:p>
    <w:p w:rsidR="004B5717" w:rsidRDefault="004B5717" w:rsidP="004B571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4B5717" w:rsidRDefault="004B5717" w:rsidP="004B571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контрольно-измерительным материалам по биологии 9 класс.</w:t>
      </w:r>
    </w:p>
    <w:p w:rsidR="004B5717" w:rsidRDefault="004B5717" w:rsidP="004B5717">
      <w:pPr>
        <w:spacing w:line="276" w:lineRule="auto"/>
        <w:rPr>
          <w:b/>
        </w:rPr>
      </w:pPr>
      <w:r>
        <w:rPr>
          <w:b/>
        </w:rPr>
        <w:t>1.Назначение работы</w:t>
      </w:r>
    </w:p>
    <w:p w:rsidR="004B5717" w:rsidRDefault="004B5717" w:rsidP="004B5717">
      <w:pPr>
        <w:spacing w:line="276" w:lineRule="auto"/>
      </w:pPr>
      <w:r>
        <w:t xml:space="preserve">       Контрольно-измерительные материалы позволяют оценить уровень знаний по биологии 9 класса.</w:t>
      </w:r>
    </w:p>
    <w:p w:rsidR="004B5717" w:rsidRDefault="004B5717" w:rsidP="004B5717">
      <w:pPr>
        <w:spacing w:line="276" w:lineRule="auto"/>
        <w:rPr>
          <w:b/>
        </w:rPr>
      </w:pPr>
      <w:r>
        <w:rPr>
          <w:b/>
        </w:rPr>
        <w:t>2.Структура работы</w:t>
      </w:r>
    </w:p>
    <w:p w:rsidR="004B5717" w:rsidRDefault="004B5717" w:rsidP="004B5717">
      <w:pPr>
        <w:spacing w:line="276" w:lineRule="auto"/>
      </w:pPr>
      <w:r>
        <w:t xml:space="preserve">       Работа состоит из одной или двух частей, которые направлены на проверку овладения содержанием курса по биологии по следующим темам:</w:t>
      </w:r>
    </w:p>
    <w:p w:rsidR="004B5717" w:rsidRPr="004B5717" w:rsidRDefault="004B5717" w:rsidP="00ED44E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4B5717">
        <w:rPr>
          <w:rFonts w:ascii="Times New Roman" w:hAnsi="Times New Roman"/>
        </w:rPr>
        <w:t>Человек. Строение человека</w:t>
      </w:r>
    </w:p>
    <w:p w:rsidR="004B5717" w:rsidRPr="004B5717" w:rsidRDefault="004B5717" w:rsidP="00ED44E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4B5717">
        <w:rPr>
          <w:rFonts w:ascii="Times New Roman" w:hAnsi="Times New Roman"/>
        </w:rPr>
        <w:t>Введение в общую биологию</w:t>
      </w:r>
    </w:p>
    <w:p w:rsidR="004B5717" w:rsidRPr="004B5717" w:rsidRDefault="004B5717" w:rsidP="00ED44E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4B5717">
        <w:rPr>
          <w:rFonts w:ascii="Times New Roman" w:hAnsi="Times New Roman"/>
        </w:rPr>
        <w:t xml:space="preserve">Клетка </w:t>
      </w:r>
    </w:p>
    <w:p w:rsidR="004B5717" w:rsidRPr="004B5717" w:rsidRDefault="004B5717" w:rsidP="00ED44E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4B5717">
        <w:rPr>
          <w:rFonts w:ascii="Times New Roman" w:hAnsi="Times New Roman"/>
        </w:rPr>
        <w:t>Организм</w:t>
      </w:r>
    </w:p>
    <w:p w:rsidR="004B5717" w:rsidRPr="004B5717" w:rsidRDefault="004B5717" w:rsidP="00ED44E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4B5717">
        <w:rPr>
          <w:rFonts w:ascii="Times New Roman" w:hAnsi="Times New Roman"/>
        </w:rPr>
        <w:t>Закономерности наследования</w:t>
      </w:r>
    </w:p>
    <w:p w:rsidR="004B5717" w:rsidRDefault="004B5717" w:rsidP="004B5717">
      <w:pPr>
        <w:spacing w:line="276" w:lineRule="auto"/>
        <w:jc w:val="both"/>
      </w:pPr>
      <w:r>
        <w:t xml:space="preserve">     Контрольная работа по биологии проводится в форме теста с выбором одного или трех правильных</w:t>
      </w:r>
      <w:r w:rsidR="00DE5989">
        <w:t xml:space="preserve"> ответов (от  10 до 18 заданий), также в форме ответа на вопрос.</w:t>
      </w:r>
    </w:p>
    <w:p w:rsidR="004B5717" w:rsidRPr="00ED44E7" w:rsidRDefault="004B5717" w:rsidP="004B5717">
      <w:pPr>
        <w:shd w:val="clear" w:color="auto" w:fill="FFFFFF"/>
        <w:spacing w:line="276" w:lineRule="auto"/>
        <w:jc w:val="both"/>
        <w:textAlignment w:val="baseline"/>
      </w:pPr>
      <w:proofErr w:type="gramStart"/>
      <w:r>
        <w:t>Некоторые работы содержат задания на знания органов, систем органов</w:t>
      </w:r>
      <w:r w:rsidR="00ED44E7">
        <w:t>, написание ответа на вопрос (на темы: здоровье человека, строение кожи, зубы, витамины)</w:t>
      </w:r>
      <w:r>
        <w:t>,</w:t>
      </w:r>
      <w:r w:rsidR="00ED44E7">
        <w:t xml:space="preserve">  строения</w:t>
      </w:r>
      <w:r>
        <w:t>систем органов</w:t>
      </w:r>
      <w:r w:rsidR="00ED44E7">
        <w:t xml:space="preserve"> (пищеварительной, дыхательной, нервной, кровеносной)</w:t>
      </w:r>
      <w:r>
        <w:t>, установление соответствия (</w:t>
      </w:r>
      <w:r w:rsidR="00ED44E7" w:rsidRPr="00F15FE6">
        <w:rPr>
          <w:bCs/>
          <w:color w:val="333333"/>
        </w:rPr>
        <w:t>названия органов и их функции</w:t>
      </w:r>
      <w:r w:rsidR="00ED44E7">
        <w:rPr>
          <w:bCs/>
          <w:color w:val="333333"/>
        </w:rPr>
        <w:t xml:space="preserve">, </w:t>
      </w:r>
      <w:r w:rsidR="00ED44E7" w:rsidRPr="00ED44E7">
        <w:rPr>
          <w:bCs/>
        </w:rPr>
        <w:t>биотические взаимоотношения</w:t>
      </w:r>
      <w:r w:rsidR="00ED44E7">
        <w:rPr>
          <w:bCs/>
        </w:rPr>
        <w:t>, факторы среды</w:t>
      </w:r>
      <w:r w:rsidRPr="00ED44E7">
        <w:t xml:space="preserve">), </w:t>
      </w:r>
      <w:r w:rsidRPr="00ED44E7">
        <w:rPr>
          <w:bCs/>
          <w:iCs/>
          <w:color w:val="000000"/>
        </w:rPr>
        <w:t>нахождение ошибок в тексте (транспорт веществ, эритроциты)</w:t>
      </w:r>
      <w:r w:rsidR="00ED44E7">
        <w:rPr>
          <w:bCs/>
          <w:iCs/>
          <w:color w:val="000000"/>
        </w:rPr>
        <w:t>.</w:t>
      </w:r>
      <w:proofErr w:type="gramEnd"/>
      <w:r w:rsidR="00ED44E7">
        <w:rPr>
          <w:bCs/>
          <w:iCs/>
          <w:color w:val="000000"/>
        </w:rPr>
        <w:t xml:space="preserve"> Также работа содержит задания на знания закономерностей наследования и законов Г. Менделя.</w:t>
      </w:r>
    </w:p>
    <w:p w:rsidR="004B5717" w:rsidRDefault="004B5717" w:rsidP="004B5717">
      <w:pPr>
        <w:spacing w:line="276" w:lineRule="auto"/>
        <w:rPr>
          <w:b/>
        </w:rPr>
      </w:pPr>
      <w:r>
        <w:rPr>
          <w:b/>
        </w:rPr>
        <w:t>3. Время выполнения работы</w:t>
      </w:r>
    </w:p>
    <w:p w:rsidR="004B5717" w:rsidRDefault="004B5717" w:rsidP="004B5717">
      <w:pPr>
        <w:spacing w:line="276" w:lineRule="auto"/>
      </w:pPr>
      <w:r>
        <w:t>На выполнение всей работы отводится 40-60 минут.</w:t>
      </w:r>
    </w:p>
    <w:p w:rsidR="004B5717" w:rsidRDefault="004B5717" w:rsidP="004B5717">
      <w:pPr>
        <w:spacing w:line="276" w:lineRule="auto"/>
        <w:rPr>
          <w:b/>
        </w:rPr>
      </w:pPr>
      <w:r>
        <w:rPr>
          <w:b/>
        </w:rPr>
        <w:t>4. Оценивание работы</w:t>
      </w:r>
    </w:p>
    <w:p w:rsidR="004B5717" w:rsidRDefault="004B5717" w:rsidP="004B5717">
      <w:pPr>
        <w:spacing w:line="276" w:lineRule="auto"/>
      </w:pPr>
      <w:r>
        <w:t xml:space="preserve">      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первой части оценивается в 1 балл, задания второй части оцениваются в 2 балла и считаются выполненными верно, если записан верный ответ и приведено правильно соотношение, написано полное определение.</w:t>
      </w:r>
    </w:p>
    <w:p w:rsidR="004B5717" w:rsidRPr="00A749A8" w:rsidRDefault="004B5717" w:rsidP="004B5717">
      <w:pPr>
        <w:spacing w:line="276" w:lineRule="auto"/>
      </w:pPr>
      <w:r>
        <w:rPr>
          <w:b/>
        </w:rPr>
        <w:t xml:space="preserve">5. Дополнительные материалы и оборудование: </w:t>
      </w:r>
      <w:r>
        <w:t xml:space="preserve">допускается </w:t>
      </w:r>
      <w:proofErr w:type="spellStart"/>
      <w:r>
        <w:t>использование</w:t>
      </w:r>
      <w:r w:rsidRPr="00A749A8">
        <w:t>таблицы</w:t>
      </w:r>
      <w:proofErr w:type="spellEnd"/>
      <w:r w:rsidRPr="00A749A8">
        <w:t xml:space="preserve"> «Царства живых организмов»</w:t>
      </w:r>
      <w:r>
        <w:t>, справочников, словаря школьной терминологии.</w:t>
      </w: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spacing w:line="276" w:lineRule="auto"/>
        <w:jc w:val="center"/>
      </w:pPr>
    </w:p>
    <w:p w:rsidR="004B5717" w:rsidRDefault="004B5717" w:rsidP="004B5717">
      <w:pPr>
        <w:jc w:val="center"/>
      </w:pPr>
    </w:p>
    <w:p w:rsidR="004B5717" w:rsidRDefault="004B5717" w:rsidP="004B5717">
      <w:pPr>
        <w:jc w:val="center"/>
      </w:pPr>
    </w:p>
    <w:p w:rsidR="004B5717" w:rsidRDefault="004B5717" w:rsidP="004B5717">
      <w:pPr>
        <w:jc w:val="center"/>
      </w:pPr>
    </w:p>
    <w:p w:rsidR="004B5717" w:rsidRDefault="004B5717" w:rsidP="004B5717">
      <w:pPr>
        <w:jc w:val="center"/>
      </w:pPr>
    </w:p>
    <w:p w:rsidR="004B5717" w:rsidRDefault="004B5717" w:rsidP="004B5717">
      <w:pPr>
        <w:jc w:val="center"/>
      </w:pPr>
    </w:p>
    <w:p w:rsidR="003F3555" w:rsidRDefault="003F3555" w:rsidP="00337401">
      <w:pPr>
        <w:pStyle w:val="a4"/>
        <w:shd w:val="clear" w:color="auto" w:fill="FFFFFF"/>
        <w:spacing w:before="0" w:beforeAutospacing="0" w:after="150" w:afterAutospacing="0"/>
      </w:pPr>
    </w:p>
    <w:p w:rsidR="00F841A6" w:rsidRDefault="00F841A6" w:rsidP="00337401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</w:p>
    <w:p w:rsidR="00A769A2" w:rsidRDefault="00A769A2" w:rsidP="00337401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</w:p>
    <w:p w:rsidR="003E064B" w:rsidRPr="00337401" w:rsidRDefault="003E064B" w:rsidP="003E064B">
      <w:pPr>
        <w:jc w:val="center"/>
        <w:rPr>
          <w:b/>
          <w:sz w:val="28"/>
          <w:szCs w:val="28"/>
        </w:rPr>
      </w:pPr>
      <w:r w:rsidRPr="00337401">
        <w:rPr>
          <w:b/>
          <w:sz w:val="28"/>
          <w:szCs w:val="28"/>
        </w:rPr>
        <w:lastRenderedPageBreak/>
        <w:t>Входная контрольная работа  по биологии 9 класс</w:t>
      </w:r>
    </w:p>
    <w:p w:rsidR="003E064B" w:rsidRPr="00517041" w:rsidRDefault="003E064B" w:rsidP="003E064B">
      <w:pPr>
        <w:rPr>
          <w:b/>
        </w:rPr>
      </w:pPr>
      <w:r w:rsidRPr="00517041">
        <w:rPr>
          <w:b/>
        </w:rPr>
        <w:t>Часть А</w:t>
      </w:r>
    </w:p>
    <w:p w:rsidR="003E064B" w:rsidRPr="0010759C" w:rsidRDefault="003E064B" w:rsidP="003E064B">
      <w:r w:rsidRPr="0010759C">
        <w:t>1. Для млекопитающих основным признаком является:</w:t>
      </w:r>
    </w:p>
    <w:p w:rsidR="003E064B" w:rsidRPr="0010759C" w:rsidRDefault="003E064B" w:rsidP="003E064B">
      <w:r w:rsidRPr="0010759C">
        <w:t>    1) непостоянная температура тела</w:t>
      </w:r>
    </w:p>
    <w:p w:rsidR="003E064B" w:rsidRPr="0010759C" w:rsidRDefault="003E064B" w:rsidP="003E064B">
      <w:r w:rsidRPr="0010759C">
        <w:t>    2) наличие диафрагмы</w:t>
      </w:r>
    </w:p>
    <w:p w:rsidR="003E064B" w:rsidRPr="0010759C" w:rsidRDefault="003E064B" w:rsidP="003E064B">
      <w:r w:rsidRPr="0010759C">
        <w:t>    3) обильные густые волосы на теле</w:t>
      </w:r>
    </w:p>
    <w:p w:rsidR="003E064B" w:rsidRPr="0010759C" w:rsidRDefault="003E064B" w:rsidP="003E064B">
      <w:r w:rsidRPr="0010759C">
        <w:t>2. К рудиментарным органам человека относятся:</w:t>
      </w:r>
    </w:p>
    <w:p w:rsidR="003E064B" w:rsidRPr="0010759C" w:rsidRDefault="003E064B" w:rsidP="003E064B">
      <w:r w:rsidRPr="0010759C">
        <w:t xml:space="preserve">    1) </w:t>
      </w:r>
      <w:proofErr w:type="spellStart"/>
      <w:r w:rsidRPr="0010759C">
        <w:t>трехкамерное</w:t>
      </w:r>
      <w:proofErr w:type="spellEnd"/>
      <w:r w:rsidRPr="0010759C">
        <w:t xml:space="preserve"> сердце</w:t>
      </w:r>
    </w:p>
    <w:p w:rsidR="003E064B" w:rsidRPr="0010759C" w:rsidRDefault="003E064B" w:rsidP="003E064B">
      <w:r w:rsidRPr="0010759C">
        <w:t>    2) хвостовые придатки (копчиковые позвонки)</w:t>
      </w:r>
    </w:p>
    <w:p w:rsidR="003E064B" w:rsidRPr="0010759C" w:rsidRDefault="003E064B" w:rsidP="003E064B">
      <w:r w:rsidRPr="0010759C">
        <w:t>    3) наличие молочных желёз</w:t>
      </w:r>
    </w:p>
    <w:p w:rsidR="003E064B" w:rsidRPr="0010759C" w:rsidRDefault="003E064B" w:rsidP="003E064B">
      <w:r w:rsidRPr="0010759C">
        <w:t>3. Сколько камер имеет человеческое сердце:</w:t>
      </w:r>
    </w:p>
    <w:p w:rsidR="003E064B" w:rsidRPr="0010759C" w:rsidRDefault="003E064B" w:rsidP="003E064B">
      <w:r w:rsidRPr="0010759C">
        <w:t>    1) две     2) три    3) четыре</w:t>
      </w:r>
    </w:p>
    <w:p w:rsidR="003E064B" w:rsidRPr="0010759C" w:rsidRDefault="003E064B" w:rsidP="003E064B">
      <w:r w:rsidRPr="0010759C">
        <w:t>4. Кто из названных предков человека жил раньше:</w:t>
      </w:r>
    </w:p>
    <w:p w:rsidR="003E064B" w:rsidRPr="0010759C" w:rsidRDefault="003E064B" w:rsidP="003E064B">
      <w:r w:rsidRPr="0010759C">
        <w:t>    1) кроманьонцы    2) неандертальцы    3) человек разумный</w:t>
      </w:r>
    </w:p>
    <w:p w:rsidR="003E064B" w:rsidRPr="0010759C" w:rsidRDefault="003E064B" w:rsidP="003E064B">
      <w:r w:rsidRPr="0010759C">
        <w:t>5.В каких структурах клетки находится наследственная информация:</w:t>
      </w:r>
    </w:p>
    <w:p w:rsidR="003E064B" w:rsidRPr="0010759C" w:rsidRDefault="003E064B" w:rsidP="003E064B">
      <w:r w:rsidRPr="0010759C">
        <w:t>    1) в АТФ    2) в хромосомах    3) в митохондриях</w:t>
      </w:r>
    </w:p>
    <w:p w:rsidR="003E064B" w:rsidRPr="0010759C" w:rsidRDefault="003E064B" w:rsidP="003E064B">
      <w:r w:rsidRPr="0010759C">
        <w:t>6. Сколько типов тканей выделяют у человека:</w:t>
      </w:r>
    </w:p>
    <w:p w:rsidR="003E064B" w:rsidRPr="0010759C" w:rsidRDefault="003E064B" w:rsidP="003E064B">
      <w:r w:rsidRPr="0010759C">
        <w:t>    1) два    2)четыре    3)шесть</w:t>
      </w:r>
    </w:p>
    <w:p w:rsidR="003E064B" w:rsidRPr="0010759C" w:rsidRDefault="003E064B" w:rsidP="003E064B">
      <w:r w:rsidRPr="0010759C">
        <w:t>7.К какой системе относится глотка:</w:t>
      </w:r>
    </w:p>
    <w:p w:rsidR="003E064B" w:rsidRPr="0010759C" w:rsidRDefault="003E064B" w:rsidP="003E064B">
      <w:r w:rsidRPr="0010759C">
        <w:t>    1) пищеварительная    2) кровеносная    3) мышечная</w:t>
      </w:r>
    </w:p>
    <w:p w:rsidR="003E064B" w:rsidRPr="0010759C" w:rsidRDefault="003E064B" w:rsidP="003E064B">
      <w:r w:rsidRPr="0010759C">
        <w:t>8. Железы внутренней секреции выделяют гормоны, которые поступают в:</w:t>
      </w:r>
    </w:p>
    <w:p w:rsidR="003E064B" w:rsidRPr="0010759C" w:rsidRDefault="003E064B" w:rsidP="003E064B">
      <w:r w:rsidRPr="0010759C">
        <w:t>    1) кровь    2) кишечную полость     3) нервные клетки</w:t>
      </w:r>
    </w:p>
    <w:p w:rsidR="003E064B" w:rsidRPr="0010759C" w:rsidRDefault="003E064B" w:rsidP="003E064B">
      <w:r w:rsidRPr="0010759C">
        <w:t>9. Чем образовано серое вещество мозга:</w:t>
      </w:r>
    </w:p>
    <w:p w:rsidR="003E064B" w:rsidRPr="0010759C" w:rsidRDefault="003E064B" w:rsidP="003E064B">
      <w:r w:rsidRPr="0010759C">
        <w:t>     1) телами нервных клеток     2) нервными волокнами</w:t>
      </w:r>
    </w:p>
    <w:p w:rsidR="003E064B" w:rsidRPr="0010759C" w:rsidRDefault="003E064B" w:rsidP="003E064B">
      <w:r w:rsidRPr="0010759C">
        <w:t>     3) отростками нервных клеток</w:t>
      </w:r>
    </w:p>
    <w:p w:rsidR="003E064B" w:rsidRPr="0010759C" w:rsidRDefault="003E064B" w:rsidP="003E064B">
      <w:r w:rsidRPr="0010759C">
        <w:t>10.Спинной мозг – это часть:</w:t>
      </w:r>
    </w:p>
    <w:p w:rsidR="003E064B" w:rsidRPr="0010759C" w:rsidRDefault="003E064B" w:rsidP="003E064B">
      <w:r w:rsidRPr="0010759C">
        <w:t>    1) центральной нервной системы</w:t>
      </w:r>
    </w:p>
    <w:p w:rsidR="003E064B" w:rsidRPr="0010759C" w:rsidRDefault="003E064B" w:rsidP="003E064B">
      <w:r w:rsidRPr="0010759C">
        <w:t>    2) периферической нервной системы</w:t>
      </w:r>
    </w:p>
    <w:p w:rsidR="003E064B" w:rsidRPr="0010759C" w:rsidRDefault="003E064B" w:rsidP="003E064B">
      <w:r w:rsidRPr="0010759C">
        <w:t>    3) видоизменённый нервной системой</w:t>
      </w:r>
    </w:p>
    <w:p w:rsidR="003E064B" w:rsidRPr="0010759C" w:rsidRDefault="003E064B" w:rsidP="003E064B">
      <w:r w:rsidRPr="0010759C">
        <w:t>11.Какая из оболочек глазного яблока придает ему цвет:</w:t>
      </w:r>
    </w:p>
    <w:p w:rsidR="003E064B" w:rsidRPr="0010759C" w:rsidRDefault="003E064B" w:rsidP="003E064B">
      <w:r w:rsidRPr="0010759C">
        <w:t>    1) фиброзная     2) сетчатка     3) сосудистая (радужка)</w:t>
      </w:r>
    </w:p>
    <w:p w:rsidR="003E064B" w:rsidRPr="0010759C" w:rsidRDefault="003E064B" w:rsidP="003E064B">
      <w:r w:rsidRPr="0010759C">
        <w:t>12.Слуховые рецепторы находятся в:</w:t>
      </w:r>
    </w:p>
    <w:p w:rsidR="003E064B" w:rsidRPr="0010759C" w:rsidRDefault="003E064B" w:rsidP="003E064B">
      <w:r w:rsidRPr="0010759C">
        <w:t>    1) барабанной полости    2) полукружных каналах    3) улитке</w:t>
      </w:r>
    </w:p>
    <w:p w:rsidR="003E064B" w:rsidRPr="0010759C" w:rsidRDefault="003E064B" w:rsidP="003E064B">
      <w:r w:rsidRPr="0010759C">
        <w:t>13.Орган обоняния находится:</w:t>
      </w:r>
    </w:p>
    <w:p w:rsidR="003E064B" w:rsidRPr="0010759C" w:rsidRDefault="003E064B" w:rsidP="003E064B">
      <w:r w:rsidRPr="0010759C">
        <w:t>    1) в слизистой оболочке ротовой полости</w:t>
      </w:r>
    </w:p>
    <w:p w:rsidR="003E064B" w:rsidRPr="0010759C" w:rsidRDefault="003E064B" w:rsidP="003E064B">
      <w:r w:rsidRPr="0010759C">
        <w:t>    2) в слизистой оболочке носовой полости</w:t>
      </w:r>
    </w:p>
    <w:p w:rsidR="003E064B" w:rsidRPr="0010759C" w:rsidRDefault="003E064B" w:rsidP="003E064B">
      <w:r w:rsidRPr="0010759C">
        <w:t>    3) в слизистой оболочке языка</w:t>
      </w:r>
    </w:p>
    <w:p w:rsidR="003E064B" w:rsidRPr="0010759C" w:rsidRDefault="003E064B" w:rsidP="003E064B">
      <w:r w:rsidRPr="0010759C">
        <w:t>14.Альвеолы - это:</w:t>
      </w:r>
    </w:p>
    <w:p w:rsidR="003E064B" w:rsidRPr="0010759C" w:rsidRDefault="003E064B" w:rsidP="003E064B">
      <w:r w:rsidRPr="0010759C">
        <w:t>    1) разветвления трахеи    2) легочные пузырьки</w:t>
      </w:r>
    </w:p>
    <w:p w:rsidR="003E064B" w:rsidRDefault="003E064B" w:rsidP="003E064B">
      <w:r w:rsidRPr="0010759C">
        <w:t>    3) выпячивания легочных пузырьков</w:t>
      </w:r>
    </w:p>
    <w:p w:rsidR="003E064B" w:rsidRPr="0010759C" w:rsidRDefault="003E064B" w:rsidP="003E064B"/>
    <w:p w:rsidR="003E064B" w:rsidRPr="00517041" w:rsidRDefault="003E064B" w:rsidP="003E064B">
      <w:pPr>
        <w:rPr>
          <w:b/>
        </w:rPr>
      </w:pPr>
      <w:r w:rsidRPr="00517041">
        <w:rPr>
          <w:b/>
        </w:rPr>
        <w:t>Часть В:</w:t>
      </w:r>
    </w:p>
    <w:p w:rsidR="003E064B" w:rsidRPr="0010759C" w:rsidRDefault="003E064B" w:rsidP="00ED44E7">
      <w:pPr>
        <w:numPr>
          <w:ilvl w:val="0"/>
          <w:numId w:val="11"/>
        </w:numPr>
      </w:pPr>
      <w:r w:rsidRPr="0010759C">
        <w:t>Сколько процентов занимает вода, от общей массы тела человека?</w:t>
      </w:r>
    </w:p>
    <w:p w:rsidR="003E064B" w:rsidRPr="0010759C" w:rsidRDefault="003E064B" w:rsidP="00ED44E7">
      <w:pPr>
        <w:numPr>
          <w:ilvl w:val="0"/>
          <w:numId w:val="11"/>
        </w:numPr>
      </w:pPr>
      <w:r w:rsidRPr="0010759C">
        <w:t>Сколько резцов имеет каждая челюсть?</w:t>
      </w:r>
    </w:p>
    <w:p w:rsidR="003E064B" w:rsidRPr="0010759C" w:rsidRDefault="003E064B" w:rsidP="00ED44E7">
      <w:pPr>
        <w:numPr>
          <w:ilvl w:val="0"/>
          <w:numId w:val="11"/>
        </w:numPr>
      </w:pPr>
      <w:r w:rsidRPr="0010759C">
        <w:t>Какой витамин необходимо включить в рацион больного рахитом?</w:t>
      </w:r>
    </w:p>
    <w:p w:rsidR="003E064B" w:rsidRPr="0010759C" w:rsidRDefault="003E064B" w:rsidP="00ED44E7">
      <w:pPr>
        <w:numPr>
          <w:ilvl w:val="0"/>
          <w:numId w:val="11"/>
        </w:numPr>
      </w:pPr>
      <w:r w:rsidRPr="0010759C">
        <w:t>Сколько слоев различают в строении кожи?</w:t>
      </w:r>
    </w:p>
    <w:p w:rsidR="003E064B" w:rsidRDefault="003E064B" w:rsidP="003E064B"/>
    <w:p w:rsidR="003E064B" w:rsidRDefault="003E064B" w:rsidP="003E064B"/>
    <w:p w:rsidR="003E064B" w:rsidRDefault="003E064B" w:rsidP="003E064B"/>
    <w:p w:rsidR="003E064B" w:rsidRDefault="003E064B" w:rsidP="003E064B"/>
    <w:p w:rsidR="003E064B" w:rsidRDefault="003E064B" w:rsidP="003E064B"/>
    <w:p w:rsidR="003E064B" w:rsidRDefault="003E064B" w:rsidP="003E064B"/>
    <w:p w:rsidR="003E064B" w:rsidRDefault="003E064B" w:rsidP="003E064B"/>
    <w:p w:rsidR="00337401" w:rsidRDefault="00337401" w:rsidP="003E064B"/>
    <w:p w:rsidR="003F3555" w:rsidRDefault="003F3555" w:rsidP="003E064B"/>
    <w:p w:rsidR="00F15FE6" w:rsidRDefault="00A2598B" w:rsidP="00F15FE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F15FE6">
        <w:rPr>
          <w:b/>
          <w:bCs/>
          <w:color w:val="333333"/>
          <w:sz w:val="28"/>
          <w:szCs w:val="28"/>
        </w:rPr>
        <w:lastRenderedPageBreak/>
        <w:t xml:space="preserve">Контрольная работа по биологии </w:t>
      </w:r>
      <w:r w:rsidR="00F15FE6">
        <w:rPr>
          <w:b/>
          <w:bCs/>
          <w:color w:val="333333"/>
          <w:sz w:val="28"/>
          <w:szCs w:val="28"/>
        </w:rPr>
        <w:t>9 класс</w:t>
      </w:r>
    </w:p>
    <w:p w:rsidR="00A2598B" w:rsidRPr="00F15FE6" w:rsidRDefault="00A2598B" w:rsidP="00F15FE6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F15FE6">
        <w:rPr>
          <w:b/>
          <w:bCs/>
          <w:color w:val="333333"/>
          <w:sz w:val="28"/>
          <w:szCs w:val="28"/>
        </w:rPr>
        <w:t>«Человек. Строение человека»</w:t>
      </w:r>
    </w:p>
    <w:p w:rsidR="00155268" w:rsidRDefault="00155268" w:rsidP="00F15FE6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 w:rsidRPr="00155268">
        <w:rPr>
          <w:b/>
          <w:color w:val="333333"/>
        </w:rPr>
        <w:t>Час</w:t>
      </w:r>
      <w:r w:rsidRPr="00155268">
        <w:rPr>
          <w:b/>
          <w:bCs/>
          <w:color w:val="333333"/>
        </w:rPr>
        <w:t>ть А</w:t>
      </w:r>
    </w:p>
    <w:p w:rsidR="00A2598B" w:rsidRPr="00A2598B" w:rsidRDefault="00F15FE6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155268">
        <w:rPr>
          <w:b/>
          <w:bCs/>
          <w:color w:val="333333"/>
        </w:rPr>
        <w:t>1</w:t>
      </w:r>
      <w:r>
        <w:rPr>
          <w:bCs/>
          <w:color w:val="333333"/>
        </w:rPr>
        <w:t>.</w:t>
      </w:r>
      <w:r w:rsidR="00A2598B" w:rsidRPr="00A2598B">
        <w:rPr>
          <w:bCs/>
          <w:color w:val="333333"/>
        </w:rPr>
        <w:t>Как называется наука, изучающая строение тела человека? </w:t>
      </w:r>
      <w:r w:rsidR="00A2598B" w:rsidRPr="00A2598B">
        <w:rPr>
          <w:color w:val="333333"/>
        </w:rPr>
        <w:t>________________________________________________________________</w:t>
      </w:r>
    </w:p>
    <w:p w:rsidR="00A2598B" w:rsidRPr="00A2598B" w:rsidRDefault="00F15FE6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Cs/>
          <w:color w:val="333333"/>
        </w:rPr>
        <w:t>2.</w:t>
      </w:r>
      <w:r w:rsidR="00A2598B" w:rsidRPr="00A2598B">
        <w:rPr>
          <w:bCs/>
          <w:color w:val="333333"/>
        </w:rPr>
        <w:t>Закончи высказывание:</w:t>
      </w:r>
    </w:p>
    <w:p w:rsidR="00A2598B" w:rsidRDefault="00A2598B" w:rsidP="00F15FE6">
      <w:pPr>
        <w:pStyle w:val="a4"/>
        <w:shd w:val="clear" w:color="auto" w:fill="FFFFFF"/>
        <w:spacing w:before="0" w:beforeAutospacing="0" w:after="0" w:afterAutospacing="0"/>
        <w:rPr>
          <w:iCs/>
          <w:color w:val="333333"/>
        </w:rPr>
      </w:pPr>
      <w:r w:rsidRPr="00A2598B">
        <w:rPr>
          <w:b/>
          <w:bCs/>
          <w:color w:val="333333"/>
        </w:rPr>
        <w:t> </w:t>
      </w:r>
      <w:r w:rsidRPr="00A2598B">
        <w:rPr>
          <w:iCs/>
          <w:color w:val="333333"/>
        </w:rPr>
        <w:t xml:space="preserve">Организм человека состоит из ____________________________, среди них выделяют системы органов: </w:t>
      </w:r>
    </w:p>
    <w:p w:rsidR="00A2598B" w:rsidRPr="00A2598B" w:rsidRDefault="00A2598B" w:rsidP="00F15FE6">
      <w:pPr>
        <w:pStyle w:val="a4"/>
        <w:shd w:val="clear" w:color="auto" w:fill="FFFFFF"/>
        <w:spacing w:before="0" w:beforeAutospacing="0" w:after="0" w:afterAutospacing="0"/>
        <w:rPr>
          <w:iCs/>
          <w:color w:val="333333"/>
        </w:rPr>
      </w:pPr>
      <w:r w:rsidRPr="00A2598B">
        <w:rPr>
          <w:iCs/>
          <w:color w:val="333333"/>
        </w:rPr>
        <w:t xml:space="preserve"> а)____________________________________</w:t>
      </w:r>
    </w:p>
    <w:p w:rsidR="00A2598B" w:rsidRPr="00A2598B" w:rsidRDefault="00A2598B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2598B">
        <w:rPr>
          <w:color w:val="333333"/>
        </w:rPr>
        <w:t>б</w:t>
      </w:r>
      <w:proofErr w:type="gramStart"/>
      <w:r w:rsidRPr="00A2598B">
        <w:rPr>
          <w:color w:val="333333"/>
        </w:rPr>
        <w:t xml:space="preserve"> )</w:t>
      </w:r>
      <w:proofErr w:type="gramEnd"/>
      <w:r w:rsidRPr="00A2598B">
        <w:rPr>
          <w:color w:val="333333"/>
        </w:rPr>
        <w:t xml:space="preserve"> ___________________________________</w:t>
      </w:r>
    </w:p>
    <w:p w:rsidR="00A2598B" w:rsidRPr="00A2598B" w:rsidRDefault="00A2598B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2598B">
        <w:rPr>
          <w:color w:val="333333"/>
        </w:rPr>
        <w:t>в)  ___________________________________</w:t>
      </w:r>
    </w:p>
    <w:p w:rsidR="00A2598B" w:rsidRDefault="00A2598B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2598B">
        <w:rPr>
          <w:color w:val="333333"/>
        </w:rPr>
        <w:t>г)  ___________________________________</w:t>
      </w:r>
    </w:p>
    <w:p w:rsidR="002436A3" w:rsidRPr="00A2598B" w:rsidRDefault="002436A3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д)____________________________________</w:t>
      </w:r>
    </w:p>
    <w:p w:rsidR="00A2598B" w:rsidRPr="00A2598B" w:rsidRDefault="00A2598B" w:rsidP="002436A3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</w:p>
    <w:p w:rsidR="00A2598B" w:rsidRPr="00F15FE6" w:rsidRDefault="00F15FE6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F15FE6">
        <w:rPr>
          <w:bCs/>
          <w:color w:val="333333"/>
        </w:rPr>
        <w:t>3.</w:t>
      </w:r>
      <w:r w:rsidR="00A2598B" w:rsidRPr="00F15FE6">
        <w:rPr>
          <w:bCs/>
          <w:color w:val="333333"/>
        </w:rPr>
        <w:t xml:space="preserve"> Пронумеруй рисунки в следующем порядке:</w:t>
      </w:r>
    </w:p>
    <w:p w:rsidR="00A2598B" w:rsidRPr="00A2598B" w:rsidRDefault="002436A3" w:rsidP="00F15FE6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noProof/>
          <w:color w:val="333333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1139825</wp:posOffset>
            </wp:positionV>
            <wp:extent cx="1257300" cy="1152525"/>
            <wp:effectExtent l="19050" t="0" r="0" b="0"/>
            <wp:wrapThrough wrapText="bothSides">
              <wp:wrapPolygon edited="0">
                <wp:start x="-327" y="0"/>
                <wp:lineTo x="-327" y="21421"/>
                <wp:lineTo x="21600" y="21421"/>
                <wp:lineTo x="21600" y="0"/>
                <wp:lineTo x="-327" y="0"/>
              </wp:wrapPolygon>
            </wp:wrapThrough>
            <wp:docPr id="2" name="Рисунок 2" descr="https://fsd.kopilkaurokov.ru/up/html/2019/03/04/k_5c7cfe319a686/50211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/html/2019/03/04/k_5c7cfe319a686/502110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98B" w:rsidRPr="00A2598B">
        <w:rPr>
          <w:color w:val="333333"/>
        </w:rPr>
        <w:t>1) пищеварительная система;</w:t>
      </w:r>
      <w:r w:rsidR="00A2598B" w:rsidRPr="00A2598B">
        <w:rPr>
          <w:color w:val="333333"/>
        </w:rPr>
        <w:br/>
        <w:t>2) дыхательная система;</w:t>
      </w:r>
      <w:r w:rsidR="00A2598B" w:rsidRPr="00A2598B">
        <w:rPr>
          <w:color w:val="333333"/>
        </w:rPr>
        <w:br/>
        <w:t>3) кровеносная система;</w:t>
      </w:r>
      <w:r w:rsidR="00A2598B" w:rsidRPr="00A2598B">
        <w:rPr>
          <w:color w:val="333333"/>
        </w:rPr>
        <w:br/>
        <w:t>4) нервная система.</w:t>
      </w:r>
    </w:p>
    <w:p w:rsidR="00A2598B" w:rsidRPr="00A2598B" w:rsidRDefault="002436A3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>
        <w:rPr>
          <w:noProof/>
          <w:color w:val="333333"/>
        </w:rPr>
        <w:drawing>
          <wp:anchor distT="0" distB="0" distL="0" distR="0" simplePos="0" relativeHeight="251651072" behindDoc="0" locked="0" layoutInCell="1" allowOverlap="0">
            <wp:simplePos x="0" y="0"/>
            <wp:positionH relativeFrom="column">
              <wp:posOffset>2005965</wp:posOffset>
            </wp:positionH>
            <wp:positionV relativeFrom="line">
              <wp:posOffset>305435</wp:posOffset>
            </wp:positionV>
            <wp:extent cx="133350" cy="133350"/>
            <wp:effectExtent l="19050" t="0" r="0" b="0"/>
            <wp:wrapSquare wrapText="bothSides"/>
            <wp:docPr id="27" name="Рисунок 3" descr="https://fsd.kopilkaurokov.ru/up/html/2019/03/04/k_5c7cfe319a686/502110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/html/2019/03/04/k_5c7cfe319a686/502110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</w:rPr>
        <w:drawing>
          <wp:anchor distT="0" distB="0" distL="0" distR="0" simplePos="0" relativeHeight="251652096" behindDoc="0" locked="0" layoutInCell="1" allowOverlap="0">
            <wp:simplePos x="0" y="0"/>
            <wp:positionH relativeFrom="column">
              <wp:posOffset>3701415</wp:posOffset>
            </wp:positionH>
            <wp:positionV relativeFrom="line">
              <wp:posOffset>305435</wp:posOffset>
            </wp:positionV>
            <wp:extent cx="133350" cy="133350"/>
            <wp:effectExtent l="19050" t="0" r="0" b="0"/>
            <wp:wrapSquare wrapText="bothSides"/>
            <wp:docPr id="26" name="Рисунок 4" descr="https://fsd.kopilkaurokov.ru/up/html/2019/03/04/k_5c7cfe319a686/502110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/html/2019/03/04/k_5c7cfe319a686/502110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</w:rPr>
        <w:drawing>
          <wp:anchor distT="0" distB="0" distL="0" distR="0" simplePos="0" relativeHeight="251653120" behindDoc="0" locked="0" layoutInCell="1" allowOverlap="0">
            <wp:simplePos x="0" y="0"/>
            <wp:positionH relativeFrom="column">
              <wp:posOffset>4653915</wp:posOffset>
            </wp:positionH>
            <wp:positionV relativeFrom="line">
              <wp:posOffset>286385</wp:posOffset>
            </wp:positionV>
            <wp:extent cx="133350" cy="133350"/>
            <wp:effectExtent l="19050" t="0" r="0" b="0"/>
            <wp:wrapSquare wrapText="bothSides"/>
            <wp:docPr id="25" name="Рисунок 5" descr="https://fsd.kopilkaurokov.ru/up/html/2019/03/04/k_5c7cfe319a686/502110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/html/2019/03/04/k_5c7cfe319a686/502110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posOffset>53340</wp:posOffset>
            </wp:positionH>
            <wp:positionV relativeFrom="line">
              <wp:posOffset>267335</wp:posOffset>
            </wp:positionV>
            <wp:extent cx="133350" cy="133350"/>
            <wp:effectExtent l="19050" t="0" r="0" b="0"/>
            <wp:wrapSquare wrapText="bothSides"/>
            <wp:docPr id="28" name="Рисунок 2" descr="https://fsd.kopilkaurokov.ru/up/html/2019/03/04/k_5c7cfe319a686/502110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/html/2019/03/04/k_5c7cfe319a686/502110_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98B" w:rsidRDefault="002436A3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>
        <w:rPr>
          <w:noProof/>
          <w:color w:val="33333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177800</wp:posOffset>
            </wp:positionV>
            <wp:extent cx="1019175" cy="1152525"/>
            <wp:effectExtent l="19050" t="0" r="9525" b="0"/>
            <wp:wrapThrough wrapText="bothSides">
              <wp:wrapPolygon edited="0">
                <wp:start x="-404" y="0"/>
                <wp:lineTo x="-404" y="21421"/>
                <wp:lineTo x="21802" y="21421"/>
                <wp:lineTo x="21802" y="0"/>
                <wp:lineTo x="-404" y="0"/>
              </wp:wrapPolygon>
            </wp:wrapThrough>
            <wp:docPr id="3" name="Рисунок 3" descr="https://fsd.kopilkaurokov.ru/up/html/2019/03/04/k_5c7cfe319a686/502110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/html/2019/03/04/k_5c7cfe319a686/502110_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196850</wp:posOffset>
            </wp:positionV>
            <wp:extent cx="1362075" cy="1152525"/>
            <wp:effectExtent l="19050" t="0" r="9525" b="0"/>
            <wp:wrapThrough wrapText="bothSides">
              <wp:wrapPolygon edited="0">
                <wp:start x="-302" y="0"/>
                <wp:lineTo x="-302" y="21421"/>
                <wp:lineTo x="21751" y="21421"/>
                <wp:lineTo x="21751" y="0"/>
                <wp:lineTo x="-302" y="0"/>
              </wp:wrapPolygon>
            </wp:wrapThrough>
            <wp:docPr id="32" name="Рисунок 4" descr="https://fsd.kopilkaurokov.ru/up/html/2019/03/04/k_5c7cfe319a686/502110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/html/2019/03/04/k_5c7cfe319a686/502110_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168275</wp:posOffset>
            </wp:positionV>
            <wp:extent cx="1457325" cy="1152525"/>
            <wp:effectExtent l="19050" t="0" r="9525" b="0"/>
            <wp:wrapThrough wrapText="bothSides">
              <wp:wrapPolygon edited="0">
                <wp:start x="-282" y="0"/>
                <wp:lineTo x="-282" y="21421"/>
                <wp:lineTo x="21741" y="21421"/>
                <wp:lineTo x="21741" y="0"/>
                <wp:lineTo x="-282" y="0"/>
              </wp:wrapPolygon>
            </wp:wrapThrough>
            <wp:docPr id="1" name="Рисунок 1" descr="https://fsd.kopilkaurokov.ru/up/html/2019/03/04/k_5c7cfe319a686/50211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9/03/04/k_5c7cfe319a686/502110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98B" w:rsidRPr="00A2598B">
        <w:rPr>
          <w:color w:val="333333"/>
        </w:rPr>
        <w:br/>
      </w:r>
    </w:p>
    <w:p w:rsidR="002436A3" w:rsidRDefault="002436A3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</w:p>
    <w:p w:rsidR="002436A3" w:rsidRDefault="002436A3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</w:p>
    <w:p w:rsidR="002436A3" w:rsidRPr="00A2598B" w:rsidRDefault="002436A3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</w:p>
    <w:p w:rsidR="00A2598B" w:rsidRPr="00A2598B" w:rsidRDefault="00F15FE6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color w:val="333333"/>
        </w:rPr>
        <w:t>4.</w:t>
      </w:r>
      <w:r w:rsidR="00A2598B" w:rsidRPr="00A2598B">
        <w:rPr>
          <w:bCs/>
          <w:color w:val="333333"/>
        </w:rPr>
        <w:t>Какова роль скелета человека?</w:t>
      </w:r>
      <w:r w:rsidR="00A2598B" w:rsidRPr="00A2598B">
        <w:rPr>
          <w:color w:val="333333"/>
        </w:rPr>
        <w:t>______________________________________________</w:t>
      </w:r>
    </w:p>
    <w:p w:rsidR="00A2598B" w:rsidRPr="00A2598B" w:rsidRDefault="00F15FE6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color w:val="333333"/>
        </w:rPr>
        <w:t>5.</w:t>
      </w:r>
      <w:r w:rsidR="00A2598B" w:rsidRPr="00A2598B">
        <w:rPr>
          <w:bCs/>
          <w:color w:val="333333"/>
        </w:rPr>
        <w:t>Какова роль мышц человека? </w:t>
      </w:r>
      <w:r w:rsidR="00A2598B" w:rsidRPr="00A2598B">
        <w:rPr>
          <w:color w:val="333333"/>
        </w:rPr>
        <w:t>______________________________________________</w:t>
      </w:r>
    </w:p>
    <w:p w:rsidR="00A2598B" w:rsidRPr="00A2598B" w:rsidRDefault="00F15FE6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noProof/>
          <w:color w:val="333333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113030</wp:posOffset>
            </wp:positionV>
            <wp:extent cx="1409700" cy="1771650"/>
            <wp:effectExtent l="19050" t="0" r="0" b="0"/>
            <wp:wrapThrough wrapText="bothSides">
              <wp:wrapPolygon edited="0">
                <wp:start x="-292" y="0"/>
                <wp:lineTo x="-292" y="21368"/>
                <wp:lineTo x="21600" y="21368"/>
                <wp:lineTo x="21600" y="0"/>
                <wp:lineTo x="-292" y="0"/>
              </wp:wrapPolygon>
            </wp:wrapThrough>
            <wp:docPr id="5" name="Рисунок 5" descr="https://fsd.kopilkaurokov.ru/up/html/2019/03/04/k_5c7cfe319a686/502110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/html/2019/03/04/k_5c7cfe319a686/502110_1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color w:val="333333"/>
        </w:rPr>
        <w:t>6.</w:t>
      </w:r>
      <w:r w:rsidR="00A2598B" w:rsidRPr="00A2598B">
        <w:rPr>
          <w:bCs/>
          <w:color w:val="333333"/>
        </w:rPr>
        <w:t>Подпишите на рисунке органы, которые образуют дыхательную систему.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A2598B">
        <w:rPr>
          <w:color w:val="333333"/>
        </w:rPr>
        <w:br/>
      </w:r>
    </w:p>
    <w:p w:rsidR="00A2598B" w:rsidRPr="00A2598B" w:rsidRDefault="009F1C7F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>
        <w:rPr>
          <w:noProof/>
          <w:color w:val="33333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alt="" style="position:absolute;left:0;text-align:left;margin-left:0;margin-top:0;width:24pt;height:24pt;z-index:251664384;mso-wrap-distance-left:0;mso-wrap-distance-top:0;mso-wrap-distance-right:0;mso-wrap-distance-bottom:0;mso-position-horizontal:left;mso-position-horizontal-relative:text;mso-position-vertical-relative:line" o:allowoverlap="f">
            <w10:wrap type="square"/>
          </v:shape>
        </w:pict>
      </w:r>
    </w:p>
    <w:p w:rsid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A2598B">
        <w:rPr>
          <w:color w:val="333333"/>
        </w:rPr>
        <w:br/>
      </w:r>
    </w:p>
    <w:p w:rsidR="002436A3" w:rsidRPr="00A2598B" w:rsidRDefault="002436A3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:rsidR="00A2598B" w:rsidRPr="00A2598B" w:rsidRDefault="002436A3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noProof/>
          <w:color w:val="33333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219075</wp:posOffset>
            </wp:positionV>
            <wp:extent cx="1628775" cy="1790700"/>
            <wp:effectExtent l="19050" t="0" r="9525" b="0"/>
            <wp:wrapThrough wrapText="bothSides">
              <wp:wrapPolygon edited="0">
                <wp:start x="-253" y="0"/>
                <wp:lineTo x="-253" y="21370"/>
                <wp:lineTo x="21726" y="21370"/>
                <wp:lineTo x="21726" y="0"/>
                <wp:lineTo x="-253" y="0"/>
              </wp:wrapPolygon>
            </wp:wrapThrough>
            <wp:docPr id="6" name="Рисунок 6" descr="https://fsd.kopilkaurokov.ru/up/html/2019/03/04/k_5c7cfe319a686/502110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kopilkaurokov.ru/up/html/2019/03/04/k_5c7cfe319a686/502110_1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5FE6">
        <w:rPr>
          <w:bCs/>
          <w:color w:val="333333"/>
        </w:rPr>
        <w:t>7.</w:t>
      </w:r>
      <w:r w:rsidR="00A2598B" w:rsidRPr="00A2598B">
        <w:rPr>
          <w:bCs/>
          <w:color w:val="333333"/>
        </w:rPr>
        <w:t>Подпишите на рисунке органы, которые образуют пищеварительную систему.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ind w:left="360"/>
        <w:rPr>
          <w:bCs/>
          <w:color w:val="333333"/>
        </w:rPr>
      </w:pPr>
    </w:p>
    <w:p w:rsidR="002436A3" w:rsidRDefault="002436A3" w:rsidP="00F15FE6">
      <w:pPr>
        <w:pStyle w:val="a4"/>
        <w:shd w:val="clear" w:color="auto" w:fill="FFFFFF"/>
        <w:spacing w:before="0" w:beforeAutospacing="0" w:after="150" w:afterAutospacing="0"/>
        <w:ind w:left="360"/>
        <w:rPr>
          <w:bCs/>
          <w:color w:val="333333"/>
        </w:rPr>
      </w:pPr>
    </w:p>
    <w:p w:rsidR="002436A3" w:rsidRDefault="002436A3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2436A3" w:rsidRDefault="002436A3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2436A3" w:rsidRDefault="002436A3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2436A3" w:rsidRDefault="002436A3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2436A3" w:rsidRDefault="002436A3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A2598B" w:rsidRPr="00A2598B" w:rsidRDefault="00F15FE6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noProof/>
          <w:color w:val="33333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3653790</wp:posOffset>
            </wp:positionH>
            <wp:positionV relativeFrom="paragraph">
              <wp:posOffset>-120015</wp:posOffset>
            </wp:positionV>
            <wp:extent cx="2419350" cy="1943100"/>
            <wp:effectExtent l="19050" t="0" r="0" b="0"/>
            <wp:wrapThrough wrapText="bothSides">
              <wp:wrapPolygon edited="0">
                <wp:start x="-170" y="0"/>
                <wp:lineTo x="-170" y="21388"/>
                <wp:lineTo x="21600" y="21388"/>
                <wp:lineTo x="21600" y="0"/>
                <wp:lineTo x="-170" y="0"/>
              </wp:wrapPolygon>
            </wp:wrapThrough>
            <wp:docPr id="7" name="Рисунок 7" descr="https://fsd.kopilkaurokov.ru/up/html/2019/03/04/k_5c7cfe319a686/502110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kopilkaurokov.ru/up/html/2019/03/04/k_5c7cfe319a686/502110_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color w:val="333333"/>
        </w:rPr>
        <w:t>8.</w:t>
      </w:r>
      <w:r>
        <w:rPr>
          <w:color w:val="333333"/>
        </w:rPr>
        <w:t>Подпишите органы кровеносной системы: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A2598B">
        <w:rPr>
          <w:color w:val="333333"/>
        </w:rPr>
        <w:br/>
      </w: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</w:rPr>
      </w:pPr>
    </w:p>
    <w:p w:rsidR="00A2598B" w:rsidRPr="00A2598B" w:rsidRDefault="002436A3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noProof/>
          <w:color w:val="33333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4549140</wp:posOffset>
            </wp:positionH>
            <wp:positionV relativeFrom="paragraph">
              <wp:posOffset>7620</wp:posOffset>
            </wp:positionV>
            <wp:extent cx="1457325" cy="1647825"/>
            <wp:effectExtent l="19050" t="0" r="9525" b="0"/>
            <wp:wrapThrough wrapText="bothSides">
              <wp:wrapPolygon edited="0">
                <wp:start x="-282" y="0"/>
                <wp:lineTo x="-282" y="21475"/>
                <wp:lineTo x="21741" y="21475"/>
                <wp:lineTo x="21741" y="0"/>
                <wp:lineTo x="-282" y="0"/>
              </wp:wrapPolygon>
            </wp:wrapThrough>
            <wp:docPr id="8" name="Рисунок 8" descr="https://fsd.kopilkaurokov.ru/up/html/2019/03/04/k_5c7cfe319a686/502110_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kopilkaurokov.ru/up/html/2019/03/04/k_5c7cfe319a686/502110_2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5FE6">
        <w:rPr>
          <w:bCs/>
          <w:color w:val="333333"/>
        </w:rPr>
        <w:t>9.</w:t>
      </w:r>
      <w:r w:rsidR="00A2598B" w:rsidRPr="00A2598B">
        <w:rPr>
          <w:bCs/>
          <w:color w:val="333333"/>
        </w:rPr>
        <w:t>Подпишите на рисунке органы, которые образуют нервную систему.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F15FE6" w:rsidRDefault="00F15FE6" w:rsidP="00F15FE6">
      <w:pPr>
        <w:pStyle w:val="a4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A2598B" w:rsidRPr="00F15FE6" w:rsidRDefault="00155268" w:rsidP="00F15FE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155268">
        <w:rPr>
          <w:b/>
          <w:bCs/>
          <w:color w:val="333333"/>
        </w:rPr>
        <w:t>Часть В</w:t>
      </w:r>
      <w:r w:rsidR="00F15FE6">
        <w:rPr>
          <w:bCs/>
          <w:color w:val="333333"/>
        </w:rPr>
        <w:t>10.</w:t>
      </w:r>
      <w:r w:rsidR="00A2598B" w:rsidRPr="00F15FE6">
        <w:rPr>
          <w:bCs/>
          <w:color w:val="333333"/>
        </w:rPr>
        <w:t>Приведите в соответствие  названия органов и их функции: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iCs/>
          <w:color w:val="333333"/>
        </w:rPr>
        <w:t>1)</w:t>
      </w:r>
      <w:r w:rsidRPr="00A2598B">
        <w:rPr>
          <w:iCs/>
          <w:color w:val="333333"/>
        </w:rPr>
        <w:t>глаза                  </w:t>
      </w:r>
      <w:r w:rsidR="00F15FE6">
        <w:rPr>
          <w:iCs/>
          <w:color w:val="333333"/>
        </w:rPr>
        <w:t>                               </w:t>
      </w:r>
      <w:r>
        <w:rPr>
          <w:iCs/>
          <w:color w:val="333333"/>
        </w:rPr>
        <w:t>а</w:t>
      </w:r>
      <w:proofErr w:type="gramStart"/>
      <w:r>
        <w:rPr>
          <w:iCs/>
          <w:color w:val="333333"/>
        </w:rPr>
        <w:t>)</w:t>
      </w:r>
      <w:r w:rsidRPr="00A2598B">
        <w:rPr>
          <w:iCs/>
          <w:color w:val="333333"/>
        </w:rPr>
        <w:t>о</w:t>
      </w:r>
      <w:proofErr w:type="gramEnd"/>
      <w:r w:rsidRPr="00A2598B">
        <w:rPr>
          <w:iCs/>
          <w:color w:val="333333"/>
        </w:rPr>
        <w:t>рган осязания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iCs/>
          <w:color w:val="333333"/>
        </w:rPr>
        <w:t>2)</w:t>
      </w:r>
      <w:r w:rsidRPr="00A2598B">
        <w:rPr>
          <w:iCs/>
          <w:color w:val="333333"/>
        </w:rPr>
        <w:t>уши                     </w:t>
      </w:r>
      <w:r>
        <w:rPr>
          <w:iCs/>
          <w:color w:val="333333"/>
        </w:rPr>
        <w:t>                              б</w:t>
      </w:r>
      <w:proofErr w:type="gramStart"/>
      <w:r>
        <w:rPr>
          <w:iCs/>
          <w:color w:val="333333"/>
        </w:rPr>
        <w:t>)</w:t>
      </w:r>
      <w:r w:rsidRPr="00A2598B">
        <w:rPr>
          <w:iCs/>
          <w:color w:val="333333"/>
        </w:rPr>
        <w:t>о</w:t>
      </w:r>
      <w:proofErr w:type="gramEnd"/>
      <w:r w:rsidRPr="00A2598B">
        <w:rPr>
          <w:iCs/>
          <w:color w:val="333333"/>
        </w:rPr>
        <w:t>рган вкуса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iCs/>
          <w:color w:val="333333"/>
        </w:rPr>
        <w:t>3)</w:t>
      </w:r>
      <w:r w:rsidRPr="00A2598B">
        <w:rPr>
          <w:iCs/>
          <w:color w:val="333333"/>
        </w:rPr>
        <w:t>нос                    </w:t>
      </w:r>
      <w:r w:rsidR="00F15FE6">
        <w:rPr>
          <w:iCs/>
          <w:color w:val="333333"/>
        </w:rPr>
        <w:t>                                в)</w:t>
      </w:r>
      <w:r w:rsidRPr="00A2598B">
        <w:rPr>
          <w:iCs/>
          <w:color w:val="333333"/>
        </w:rPr>
        <w:t> орган зрения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iCs/>
          <w:color w:val="333333"/>
        </w:rPr>
        <w:t>4)</w:t>
      </w:r>
      <w:r w:rsidRPr="00A2598B">
        <w:rPr>
          <w:iCs/>
          <w:color w:val="333333"/>
        </w:rPr>
        <w:t>кожа                  </w:t>
      </w:r>
      <w:r w:rsidR="00F15FE6">
        <w:rPr>
          <w:iCs/>
          <w:color w:val="333333"/>
        </w:rPr>
        <w:t>                               </w:t>
      </w:r>
      <w:r w:rsidRPr="00A2598B">
        <w:rPr>
          <w:iCs/>
          <w:color w:val="333333"/>
        </w:rPr>
        <w:t> </w:t>
      </w:r>
      <w:r w:rsidR="00F15FE6">
        <w:rPr>
          <w:iCs/>
          <w:color w:val="333333"/>
        </w:rPr>
        <w:t>г</w:t>
      </w:r>
      <w:proofErr w:type="gramStart"/>
      <w:r w:rsidR="00F15FE6">
        <w:rPr>
          <w:iCs/>
          <w:color w:val="333333"/>
        </w:rPr>
        <w:t>)</w:t>
      </w:r>
      <w:r w:rsidRPr="00A2598B">
        <w:rPr>
          <w:iCs/>
          <w:color w:val="333333"/>
        </w:rPr>
        <w:t>о</w:t>
      </w:r>
      <w:proofErr w:type="gramEnd"/>
      <w:r w:rsidRPr="00A2598B">
        <w:rPr>
          <w:iCs/>
          <w:color w:val="333333"/>
        </w:rPr>
        <w:t>рган обоняния</w:t>
      </w:r>
    </w:p>
    <w:p w:rsidR="00A2598B" w:rsidRPr="00A2598B" w:rsidRDefault="00A2598B" w:rsidP="00A25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iCs/>
          <w:color w:val="333333"/>
        </w:rPr>
        <w:t>5)</w:t>
      </w:r>
      <w:r w:rsidRPr="00A2598B">
        <w:rPr>
          <w:iCs/>
          <w:color w:val="333333"/>
        </w:rPr>
        <w:t>язык                    </w:t>
      </w:r>
      <w:r w:rsidR="00F15FE6">
        <w:rPr>
          <w:iCs/>
          <w:color w:val="333333"/>
        </w:rPr>
        <w:t>                              д</w:t>
      </w:r>
      <w:proofErr w:type="gramStart"/>
      <w:r w:rsidR="00F15FE6">
        <w:rPr>
          <w:iCs/>
          <w:color w:val="333333"/>
        </w:rPr>
        <w:t>)</w:t>
      </w:r>
      <w:r w:rsidRPr="00A2598B">
        <w:rPr>
          <w:iCs/>
          <w:color w:val="333333"/>
        </w:rPr>
        <w:t>о</w:t>
      </w:r>
      <w:proofErr w:type="gramEnd"/>
      <w:r w:rsidRPr="00A2598B">
        <w:rPr>
          <w:iCs/>
          <w:color w:val="333333"/>
        </w:rPr>
        <w:t>рган слуха</w:t>
      </w:r>
    </w:p>
    <w:p w:rsidR="002436A3" w:rsidRPr="00F15FE6" w:rsidRDefault="00F15FE6" w:rsidP="002436A3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15FE6">
        <w:rPr>
          <w:bCs/>
          <w:color w:val="333333"/>
        </w:rPr>
        <w:t>11.</w:t>
      </w:r>
      <w:r w:rsidR="002436A3" w:rsidRPr="00F15FE6">
        <w:rPr>
          <w:bCs/>
          <w:color w:val="333333"/>
        </w:rPr>
        <w:t>Благодаря чему частицы питательных веществ разносятся по всему телу?</w:t>
      </w:r>
    </w:p>
    <w:p w:rsidR="002436A3" w:rsidRPr="00A2598B" w:rsidRDefault="002436A3" w:rsidP="002436A3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A2598B">
        <w:rPr>
          <w:color w:val="333333"/>
        </w:rPr>
        <w:t>а) крови б) нервным волокнам в) мышцам</w:t>
      </w:r>
    </w:p>
    <w:p w:rsidR="002436A3" w:rsidRDefault="002436A3" w:rsidP="002436A3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Cs/>
          <w:color w:val="333333"/>
        </w:rPr>
        <w:t>12.</w:t>
      </w:r>
      <w:r w:rsidR="00A2598B" w:rsidRPr="00F15FE6">
        <w:rPr>
          <w:bCs/>
          <w:color w:val="333333"/>
        </w:rPr>
        <w:t>Закончи утверждение.</w:t>
      </w:r>
    </w:p>
    <w:p w:rsidR="00A2598B" w:rsidRPr="00A2598B" w:rsidRDefault="00A2598B" w:rsidP="002436A3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A2598B">
        <w:rPr>
          <w:iCs/>
          <w:color w:val="333333"/>
        </w:rPr>
        <w:t>Внутренние части тела человека от повреждений, от жары и холода, от болезнетворных бактерий защищает _______________________________</w:t>
      </w:r>
      <w:proofErr w:type="gramStart"/>
      <w:r w:rsidRPr="00A2598B">
        <w:rPr>
          <w:iCs/>
          <w:color w:val="333333"/>
        </w:rPr>
        <w:t xml:space="preserve"> .</w:t>
      </w:r>
      <w:proofErr w:type="gramEnd"/>
    </w:p>
    <w:p w:rsidR="00A2598B" w:rsidRPr="002436A3" w:rsidRDefault="00155268" w:rsidP="002436A3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155268">
        <w:rPr>
          <w:b/>
          <w:bCs/>
          <w:color w:val="333333"/>
        </w:rPr>
        <w:t>Часть С</w:t>
      </w:r>
      <w:r>
        <w:rPr>
          <w:bCs/>
          <w:color w:val="333333"/>
        </w:rPr>
        <w:t xml:space="preserve">. </w:t>
      </w:r>
      <w:r w:rsidR="002436A3">
        <w:rPr>
          <w:bCs/>
          <w:color w:val="333333"/>
        </w:rPr>
        <w:t>13.</w:t>
      </w:r>
      <w:r w:rsidR="00A2598B" w:rsidRPr="002436A3">
        <w:rPr>
          <w:bCs/>
          <w:color w:val="333333"/>
        </w:rPr>
        <w:t>Что необходимо делать, чтобы сохранять и укреплять здоровье? </w:t>
      </w:r>
      <w:r w:rsidR="00A2598B" w:rsidRPr="002436A3">
        <w:rPr>
          <w:color w:val="33333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69A2" w:rsidRDefault="00A769A2" w:rsidP="00B2010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</w:p>
    <w:p w:rsidR="0021136D" w:rsidRDefault="0021136D" w:rsidP="00B2010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</w:p>
    <w:p w:rsidR="00B14AA4" w:rsidRDefault="00B14AA4" w:rsidP="00B2010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</w:p>
    <w:p w:rsidR="0021136D" w:rsidRDefault="0021136D" w:rsidP="00B2010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</w:p>
    <w:p w:rsidR="00436443" w:rsidRPr="00B20100" w:rsidRDefault="00436443" w:rsidP="00B2010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F1624" w:rsidRPr="00BF1624" w:rsidRDefault="00BF1624" w:rsidP="00BF162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BF1624">
        <w:rPr>
          <w:b/>
          <w:bCs/>
          <w:color w:val="000000" w:themeColor="text1"/>
          <w:sz w:val="28"/>
          <w:szCs w:val="28"/>
        </w:rPr>
        <w:lastRenderedPageBreak/>
        <w:t>Контрольная работа по биологии 9 класс</w:t>
      </w:r>
    </w:p>
    <w:p w:rsidR="00FA1A48" w:rsidRPr="00BF1624" w:rsidRDefault="00FA1A48" w:rsidP="00FA1A48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F1624">
        <w:rPr>
          <w:rStyle w:val="a8"/>
          <w:color w:val="000000" w:themeColor="text1"/>
          <w:sz w:val="28"/>
          <w:szCs w:val="28"/>
        </w:rPr>
        <w:t>Тема: "Молекулярный уровень"</w:t>
      </w:r>
    </w:p>
    <w:p w:rsidR="00BF1624" w:rsidRPr="00E76303" w:rsidRDefault="00BF1624" w:rsidP="00FA1A48">
      <w:pPr>
        <w:pStyle w:val="a4"/>
        <w:spacing w:before="0" w:beforeAutospacing="0" w:after="0" w:afterAutospacing="0"/>
        <w:rPr>
          <w:b/>
        </w:rPr>
      </w:pPr>
      <w:r w:rsidRPr="00E76303">
        <w:rPr>
          <w:b/>
        </w:rPr>
        <w:t>Часть</w:t>
      </w:r>
      <w:proofErr w:type="gramStart"/>
      <w:r w:rsidRPr="00E76303">
        <w:rPr>
          <w:b/>
        </w:rPr>
        <w:t xml:space="preserve"> А</w:t>
      </w:r>
      <w:proofErr w:type="gramEnd"/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t>1) Укажите самые распространенные элементы живой природы: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водород, кислород, углерод, азот;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азот, фосфор, кислород, золото;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минеральные вещества, фосфор, микроэлементы;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азот, водород, йод, железо.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t>2) Укажите органические вещества: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нуклеиновые кислоты, липиды, углеводы, белки;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вода, минеральные вещества;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микроэлементы, аминокислоты, кристаллы солей;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макроэлементы, витамины, вода.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t>3) Какой элемент служит основой всех органических веществ? Выберите верный ответ:</w:t>
      </w:r>
    </w:p>
    <w:p w:rsidR="00BF1624" w:rsidRDefault="00FA1A48" w:rsidP="00BF1624">
      <w:pPr>
        <w:pStyle w:val="a4"/>
        <w:spacing w:before="0" w:beforeAutospacing="0" w:after="0" w:afterAutospacing="0"/>
      </w:pPr>
      <w:r>
        <w:t>А)</w:t>
      </w:r>
      <w:r w:rsidR="00BF1624" w:rsidRPr="00BF1624">
        <w:t xml:space="preserve"> </w:t>
      </w:r>
      <w:r w:rsidR="00BF1624">
        <w:t>кислород;</w:t>
      </w:r>
    </w:p>
    <w:p w:rsidR="00FA1A48" w:rsidRDefault="00BF1624" w:rsidP="00FA1A48">
      <w:pPr>
        <w:pStyle w:val="a4"/>
        <w:spacing w:before="0" w:beforeAutospacing="0" w:after="0" w:afterAutospacing="0"/>
      </w:pPr>
      <w:r>
        <w:t xml:space="preserve">Б) </w:t>
      </w:r>
      <w:r w:rsidR="00FA1A48">
        <w:t>углерод;</w:t>
      </w:r>
    </w:p>
    <w:p w:rsidR="00FA1A48" w:rsidRDefault="00BF1624" w:rsidP="00FA1A48">
      <w:pPr>
        <w:pStyle w:val="a4"/>
        <w:spacing w:before="0" w:beforeAutospacing="0" w:after="0" w:afterAutospacing="0"/>
      </w:pPr>
      <w:r>
        <w:t xml:space="preserve">В) </w:t>
      </w:r>
      <w:r w:rsidR="00FA1A48">
        <w:t>водород;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фосфор.</w:t>
      </w:r>
    </w:p>
    <w:p w:rsidR="00FA1A48" w:rsidRDefault="00BF1624" w:rsidP="00FA1A48">
      <w:pPr>
        <w:pStyle w:val="a4"/>
        <w:spacing w:before="0" w:beforeAutospacing="0" w:after="0" w:afterAutospacing="0"/>
      </w:pPr>
      <w:r>
        <w:rPr>
          <w:rStyle w:val="a8"/>
        </w:rPr>
        <w:t>4</w:t>
      </w:r>
      <w:r w:rsidR="00FA1A48">
        <w:rPr>
          <w:rStyle w:val="a8"/>
        </w:rPr>
        <w:t>) Выберите понятие, о котором идет речь в предложении: </w:t>
      </w:r>
      <w:r w:rsidR="00FA1A48">
        <w:rPr>
          <w:rStyle w:val="aa"/>
          <w:b/>
          <w:bCs/>
        </w:rPr>
        <w:t>обширная группа жироподобных веществ, нерастворимых в воде.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нуклеиновые кислоты;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белки;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липиды;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углеводы.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t xml:space="preserve">6) </w:t>
      </w:r>
      <w:proofErr w:type="gramStart"/>
      <w:r>
        <w:rPr>
          <w:rStyle w:val="a8"/>
        </w:rPr>
        <w:t>Молекулы</w:t>
      </w:r>
      <w:proofErr w:type="gramEnd"/>
      <w:r>
        <w:rPr>
          <w:rStyle w:val="a8"/>
        </w:rPr>
        <w:t xml:space="preserve"> каких органических веществ имеют большие размеры и получили наименование </w:t>
      </w:r>
      <w:r>
        <w:rPr>
          <w:rStyle w:val="aa"/>
          <w:b/>
          <w:bCs/>
        </w:rPr>
        <w:t>макромолекул</w:t>
      </w:r>
      <w:r>
        <w:rPr>
          <w:rStyle w:val="a8"/>
        </w:rPr>
        <w:t>? Укажите верный ответ: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нуклеиновые кислоты;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белки;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липиды;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углеводы.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t>7) Укажите две неизменные составляющие части аминокислот: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аминогруппа, карбоксильная группа;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глицерин, аминогруппа;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кетоны, остаток фосфорной кислоты;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аминогруппа, тиамин.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t>8) Что изображено на рисунке?</w:t>
      </w:r>
    </w:p>
    <w:p w:rsidR="00FA1A48" w:rsidRDefault="00BF1624" w:rsidP="00FA1A48">
      <w:pPr>
        <w:pStyle w:val="a4"/>
        <w:spacing w:before="0" w:beforeAutospacing="0" w:after="0" w:afterAutospacing="0"/>
      </w:pPr>
      <w:r>
        <w:pict>
          <v:shape id="_x0000_i1057" type="#_x0000_t75" alt="вопрос теста Схема строения молекулы гемоглобина" style="width:24.3pt;height:24.3pt"/>
        </w:pict>
      </w:r>
      <w:r w:rsidRPr="00BF1624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drawing>
          <wp:inline distT="0" distB="0" distL="0" distR="0">
            <wp:extent cx="4657090" cy="1754505"/>
            <wp:effectExtent l="19050" t="0" r="0" b="0"/>
            <wp:docPr id="34" name="Рисунок 34" descr="C:\Users\Документы\Desktop\Новая папка (3)\test-gemogl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Документы\Desktop\Новая папка (3)\test-gemoglob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090" cy="175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структура липидов;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четвертичная структура белковой молекулы;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структурное изображение аминокислоты;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Г) структурное изображение нуклеиновой кислоты.</w:t>
      </w:r>
    </w:p>
    <w:p w:rsidR="00BF1624" w:rsidRDefault="00BF1624" w:rsidP="00FA1A48">
      <w:pPr>
        <w:pStyle w:val="a4"/>
        <w:spacing w:before="0" w:beforeAutospacing="0" w:after="0" w:afterAutospacing="0"/>
        <w:rPr>
          <w:rStyle w:val="a8"/>
        </w:rPr>
      </w:pPr>
    </w:p>
    <w:p w:rsidR="00BF1624" w:rsidRDefault="00BF1624" w:rsidP="00FA1A48">
      <w:pPr>
        <w:pStyle w:val="a4"/>
        <w:spacing w:before="0" w:beforeAutospacing="0" w:after="0" w:afterAutospacing="0"/>
        <w:rPr>
          <w:rStyle w:val="a8"/>
        </w:rPr>
      </w:pPr>
    </w:p>
    <w:p w:rsidR="00BF1624" w:rsidRDefault="00BF1624" w:rsidP="00FA1A48">
      <w:pPr>
        <w:pStyle w:val="a4"/>
        <w:spacing w:before="0" w:beforeAutospacing="0" w:after="0" w:afterAutospacing="0"/>
        <w:rPr>
          <w:rStyle w:val="a8"/>
        </w:rPr>
      </w:pPr>
    </w:p>
    <w:p w:rsidR="00BF1624" w:rsidRDefault="00BF1624" w:rsidP="00FA1A48">
      <w:pPr>
        <w:pStyle w:val="a4"/>
        <w:spacing w:before="0" w:beforeAutospacing="0" w:after="0" w:afterAutospacing="0"/>
        <w:rPr>
          <w:rStyle w:val="a8"/>
        </w:rPr>
      </w:pPr>
    </w:p>
    <w:p w:rsidR="00FA1A48" w:rsidRDefault="00FA1A48" w:rsidP="00FA1A48">
      <w:pPr>
        <w:pStyle w:val="a4"/>
        <w:spacing w:before="0" w:beforeAutospacing="0" w:after="0" w:afterAutospacing="0"/>
      </w:pPr>
      <w:r>
        <w:rPr>
          <w:rStyle w:val="a8"/>
        </w:rPr>
        <w:lastRenderedPageBreak/>
        <w:t>9) Азотистые основания одной спирали ДНК имеет последовательность А-Г-Т-Ц-Т-А, укажите верную последовательность второй спирали: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А) А-А-Г-Ц-Т-А;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Б) Т-Ц-А-Г-А-Т;</w:t>
      </w:r>
    </w:p>
    <w:p w:rsidR="00FA1A48" w:rsidRDefault="00FA1A48" w:rsidP="00FA1A48">
      <w:pPr>
        <w:pStyle w:val="a4"/>
        <w:spacing w:before="0" w:beforeAutospacing="0" w:after="0" w:afterAutospacing="0"/>
      </w:pPr>
      <w:r>
        <w:t>В) Ц-Т-Ц-А-А-Т;</w:t>
      </w:r>
    </w:p>
    <w:p w:rsidR="00BF1624" w:rsidRPr="00E76303" w:rsidRDefault="00FA1A48" w:rsidP="00FA1A48">
      <w:pPr>
        <w:pStyle w:val="a4"/>
        <w:spacing w:before="0" w:beforeAutospacing="0" w:after="0" w:afterAutospacing="0"/>
        <w:rPr>
          <w:color w:val="000000" w:themeColor="text1"/>
        </w:rPr>
      </w:pPr>
      <w:r w:rsidRPr="00E76303">
        <w:rPr>
          <w:color w:val="000000" w:themeColor="text1"/>
        </w:rPr>
        <w:t>Г) Т-Ц-Т-А-Г-Ц.</w:t>
      </w:r>
    </w:p>
    <w:p w:rsidR="00E76303" w:rsidRPr="00E76303" w:rsidRDefault="00BF1624" w:rsidP="00E76303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pacing w:val="8"/>
        </w:rPr>
      </w:pPr>
      <w:r w:rsidRPr="00E76303">
        <w:rPr>
          <w:rStyle w:val="a8"/>
          <w:color w:val="000000" w:themeColor="text1"/>
        </w:rPr>
        <w:t xml:space="preserve">10) </w:t>
      </w:r>
      <w:r w:rsidR="00E76303" w:rsidRPr="00E76303">
        <w:rPr>
          <w:rStyle w:val="a8"/>
          <w:color w:val="000000" w:themeColor="text1"/>
          <w:spacing w:val="8"/>
        </w:rPr>
        <w:t>Укажите составные элементы углеводов:</w:t>
      </w:r>
    </w:p>
    <w:p w:rsidR="00E76303" w:rsidRPr="00E76303" w:rsidRDefault="00E76303" w:rsidP="00E76303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pacing w:val="8"/>
        </w:rPr>
      </w:pPr>
      <w:r w:rsidRPr="00E76303">
        <w:rPr>
          <w:color w:val="000000" w:themeColor="text1"/>
          <w:spacing w:val="8"/>
        </w:rPr>
        <w:t>А) азот, фосфор, кислород;</w:t>
      </w:r>
    </w:p>
    <w:p w:rsidR="00E76303" w:rsidRPr="00E76303" w:rsidRDefault="00E76303" w:rsidP="00E76303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pacing w:val="8"/>
        </w:rPr>
      </w:pPr>
      <w:r w:rsidRPr="00E76303">
        <w:rPr>
          <w:color w:val="000000" w:themeColor="text1"/>
          <w:spacing w:val="8"/>
        </w:rPr>
        <w:t>Б) водород, азот, сера;</w:t>
      </w:r>
    </w:p>
    <w:p w:rsidR="00E76303" w:rsidRPr="00E76303" w:rsidRDefault="00E76303" w:rsidP="00E76303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pacing w:val="8"/>
        </w:rPr>
      </w:pPr>
      <w:r w:rsidRPr="00E76303">
        <w:rPr>
          <w:color w:val="000000" w:themeColor="text1"/>
          <w:spacing w:val="8"/>
        </w:rPr>
        <w:t>В) углерод, азот, кислород;</w:t>
      </w:r>
    </w:p>
    <w:p w:rsidR="00E76303" w:rsidRPr="00E76303" w:rsidRDefault="00E76303" w:rsidP="00E76303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pacing w:val="8"/>
        </w:rPr>
      </w:pPr>
      <w:r w:rsidRPr="00E76303">
        <w:rPr>
          <w:color w:val="000000" w:themeColor="text1"/>
          <w:spacing w:val="8"/>
        </w:rPr>
        <w:t>Г) углерод, водород, кислород.</w:t>
      </w:r>
    </w:p>
    <w:p w:rsidR="00E76303" w:rsidRPr="00E76303" w:rsidRDefault="00E76303" w:rsidP="00E76303">
      <w:pPr>
        <w:pStyle w:val="a4"/>
        <w:spacing w:before="0" w:beforeAutospacing="0" w:after="0" w:afterAutospacing="0"/>
        <w:rPr>
          <w:rStyle w:val="a8"/>
          <w:color w:val="000000" w:themeColor="text1"/>
        </w:rPr>
      </w:pPr>
    </w:p>
    <w:p w:rsidR="00E76303" w:rsidRDefault="00E76303" w:rsidP="00E76303">
      <w:pPr>
        <w:pStyle w:val="a4"/>
        <w:spacing w:before="0" w:beforeAutospacing="0" w:after="0" w:afterAutospacing="0"/>
        <w:rPr>
          <w:rStyle w:val="a8"/>
        </w:rPr>
      </w:pPr>
      <w:r>
        <w:rPr>
          <w:rStyle w:val="a8"/>
        </w:rPr>
        <w:t>Часть</w:t>
      </w:r>
      <w:proofErr w:type="gramStart"/>
      <w:r>
        <w:rPr>
          <w:rStyle w:val="a8"/>
        </w:rPr>
        <w:t xml:space="preserve"> В</w:t>
      </w:r>
      <w:proofErr w:type="gramEnd"/>
      <w:r>
        <w:rPr>
          <w:rStyle w:val="a8"/>
        </w:rPr>
        <w:t xml:space="preserve"> </w:t>
      </w:r>
    </w:p>
    <w:p w:rsidR="00E76303" w:rsidRPr="00E76303" w:rsidRDefault="00E76303" w:rsidP="00E76303">
      <w:pPr>
        <w:pStyle w:val="a4"/>
        <w:spacing w:before="0" w:beforeAutospacing="0" w:after="0" w:afterAutospacing="0"/>
      </w:pPr>
      <w:r>
        <w:rPr>
          <w:rStyle w:val="a8"/>
        </w:rPr>
        <w:t xml:space="preserve">11. </w:t>
      </w:r>
      <w:r w:rsidR="00BF1624" w:rsidRPr="00E76303">
        <w:rPr>
          <w:rStyle w:val="a8"/>
        </w:rPr>
        <w:t xml:space="preserve">Установите соответствие </w:t>
      </w:r>
      <w:r w:rsidRPr="00E76303">
        <w:rPr>
          <w:rStyle w:val="a8"/>
        </w:rPr>
        <w:t>между органическими веществами и выполняемыми ими функциями:</w:t>
      </w:r>
    </w:p>
    <w:tbl>
      <w:tblPr>
        <w:tblpPr w:leftFromText="180" w:rightFromText="180" w:vertAnchor="text" w:tblpY="1"/>
        <w:tblOverlap w:val="never"/>
        <w:tblW w:w="5124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9"/>
        <w:gridCol w:w="166"/>
        <w:gridCol w:w="4539"/>
      </w:tblGrid>
      <w:tr w:rsidR="00E76303" w:rsidRPr="00E76303" w:rsidTr="009A686A">
        <w:trPr>
          <w:trHeight w:val="263"/>
        </w:trPr>
        <w:tc>
          <w:tcPr>
            <w:tcW w:w="5124" w:type="dxa"/>
            <w:gridSpan w:val="3"/>
            <w:tcBorders>
              <w:top w:val="nil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Органические вещества</w:t>
            </w:r>
          </w:p>
        </w:tc>
      </w:tr>
      <w:tr w:rsidR="00E76303" w:rsidRPr="00E76303" w:rsidTr="009A686A">
        <w:tc>
          <w:tcPr>
            <w:tcW w:w="58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А</w:t>
            </w:r>
          </w:p>
        </w:tc>
        <w:tc>
          <w:tcPr>
            <w:tcW w:w="453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Углеводы</w:t>
            </w:r>
          </w:p>
        </w:tc>
      </w:tr>
      <w:tr w:rsidR="00E76303" w:rsidRPr="00E76303" w:rsidTr="009A686A">
        <w:tc>
          <w:tcPr>
            <w:tcW w:w="58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Б</w:t>
            </w:r>
          </w:p>
        </w:tc>
        <w:tc>
          <w:tcPr>
            <w:tcW w:w="453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Белки</w:t>
            </w:r>
          </w:p>
        </w:tc>
      </w:tr>
      <w:tr w:rsidR="00E76303" w:rsidRPr="00E76303" w:rsidTr="009A686A">
        <w:tc>
          <w:tcPr>
            <w:tcW w:w="58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В</w:t>
            </w:r>
          </w:p>
        </w:tc>
        <w:tc>
          <w:tcPr>
            <w:tcW w:w="453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Липиды</w:t>
            </w:r>
          </w:p>
        </w:tc>
      </w:tr>
      <w:tr w:rsidR="00E76303" w:rsidRPr="00E76303" w:rsidTr="009A686A">
        <w:tc>
          <w:tcPr>
            <w:tcW w:w="58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Г</w:t>
            </w:r>
          </w:p>
        </w:tc>
        <w:tc>
          <w:tcPr>
            <w:tcW w:w="453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Нуклеиновые кислоты</w:t>
            </w:r>
          </w:p>
        </w:tc>
      </w:tr>
      <w:tr w:rsidR="00E76303" w:rsidRPr="00E76303" w:rsidTr="009A686A">
        <w:tc>
          <w:tcPr>
            <w:tcW w:w="5124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Функции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1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энергетическая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2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транспортная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3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двигательная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4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каталитическая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5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строительная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6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передача наследственной информации</w:t>
            </w:r>
          </w:p>
        </w:tc>
      </w:tr>
      <w:tr w:rsidR="00E76303" w:rsidRPr="00E76303" w:rsidTr="009A686A">
        <w:tc>
          <w:tcPr>
            <w:tcW w:w="41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rPr>
                <w:rStyle w:val="a8"/>
              </w:rPr>
              <w:t>7</w:t>
            </w:r>
          </w:p>
        </w:tc>
        <w:tc>
          <w:tcPr>
            <w:tcW w:w="470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E76303" w:rsidRPr="00E76303" w:rsidRDefault="00E76303" w:rsidP="009A686A">
            <w:pPr>
              <w:pStyle w:val="a4"/>
              <w:spacing w:before="0" w:beforeAutospacing="0" w:after="0" w:afterAutospacing="0"/>
            </w:pPr>
            <w:r w:rsidRPr="00E76303">
              <w:t>регуляторная</w:t>
            </w:r>
          </w:p>
        </w:tc>
      </w:tr>
    </w:tbl>
    <w:p w:rsidR="009A686A" w:rsidRPr="00E76303" w:rsidRDefault="009A686A" w:rsidP="009A686A">
      <w:pPr>
        <w:pStyle w:val="a4"/>
        <w:spacing w:before="0" w:beforeAutospacing="0" w:after="0" w:afterAutospacing="0"/>
        <w:rPr>
          <w:ins w:id="0" w:author="Unknown"/>
          <w:color w:val="000000" w:themeColor="text1"/>
        </w:rPr>
      </w:pPr>
      <w:ins w:id="1" w:author="Unknown">
        <w:r w:rsidRPr="00E76303">
          <w:rPr>
            <w:color w:val="000000" w:themeColor="text1"/>
          </w:rPr>
          <w:t>А) А-1,2,4,5; Б-1,3,5; В-6; Г-3,4,7;</w:t>
        </w:r>
      </w:ins>
    </w:p>
    <w:p w:rsidR="009A686A" w:rsidRPr="00E76303" w:rsidRDefault="009A686A" w:rsidP="009A686A">
      <w:pPr>
        <w:pStyle w:val="a4"/>
        <w:spacing w:before="0" w:beforeAutospacing="0" w:after="0" w:afterAutospacing="0"/>
        <w:rPr>
          <w:ins w:id="2" w:author="Unknown"/>
          <w:color w:val="000000" w:themeColor="text1"/>
        </w:rPr>
      </w:pPr>
      <w:ins w:id="3" w:author="Unknown">
        <w:r w:rsidRPr="00E76303">
          <w:rPr>
            <w:color w:val="000000" w:themeColor="text1"/>
          </w:rPr>
          <w:t>Б) А-1,3, 5,7; Б- 1,2,4,5; В-1,5; Г-3,6;</w:t>
        </w:r>
      </w:ins>
    </w:p>
    <w:p w:rsidR="009A686A" w:rsidRDefault="009A686A" w:rsidP="009A686A">
      <w:pPr>
        <w:pStyle w:val="a4"/>
        <w:spacing w:before="0" w:beforeAutospacing="0" w:after="0" w:afterAutospacing="0"/>
        <w:rPr>
          <w:color w:val="000000" w:themeColor="text1"/>
        </w:rPr>
      </w:pPr>
      <w:ins w:id="4" w:author="Unknown">
        <w:r w:rsidRPr="00E76303">
          <w:rPr>
            <w:color w:val="000000" w:themeColor="text1"/>
          </w:rPr>
          <w:t>В) А-1, 5; Б- 2,3,4,5; В-1,5,7; Г-6;</w:t>
        </w:r>
      </w:ins>
    </w:p>
    <w:p w:rsidR="00E76303" w:rsidRPr="00E76303" w:rsidRDefault="009A686A" w:rsidP="00E76303">
      <w:pPr>
        <w:pStyle w:val="a4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br w:type="textWrapping" w:clear="all"/>
      </w:r>
    </w:p>
    <w:p w:rsidR="009A686A" w:rsidRDefault="009A686A" w:rsidP="00FA1A48">
      <w:pPr>
        <w:pStyle w:val="a4"/>
        <w:spacing w:before="0" w:beforeAutospacing="0" w:after="0" w:afterAutospacing="0"/>
        <w:rPr>
          <w:rStyle w:val="a8"/>
        </w:rPr>
      </w:pPr>
    </w:p>
    <w:p w:rsidR="009A686A" w:rsidRDefault="009A686A" w:rsidP="00FA1A48">
      <w:pPr>
        <w:pStyle w:val="a4"/>
        <w:spacing w:before="0" w:beforeAutospacing="0" w:after="0" w:afterAutospacing="0"/>
        <w:rPr>
          <w:rStyle w:val="a8"/>
        </w:rPr>
      </w:pPr>
    </w:p>
    <w:p w:rsidR="009A686A" w:rsidRDefault="009A686A" w:rsidP="00FA1A48">
      <w:pPr>
        <w:pStyle w:val="a4"/>
        <w:spacing w:before="0" w:beforeAutospacing="0" w:after="0" w:afterAutospacing="0"/>
        <w:rPr>
          <w:rStyle w:val="a8"/>
        </w:rPr>
      </w:pPr>
    </w:p>
    <w:p w:rsidR="009A686A" w:rsidRDefault="009A686A" w:rsidP="00FA1A48">
      <w:pPr>
        <w:pStyle w:val="a4"/>
        <w:spacing w:before="0" w:beforeAutospacing="0" w:after="0" w:afterAutospacing="0"/>
        <w:rPr>
          <w:rStyle w:val="a8"/>
        </w:rPr>
      </w:pPr>
    </w:p>
    <w:p w:rsidR="00FA1A48" w:rsidRPr="009A686A" w:rsidRDefault="009A686A" w:rsidP="00FA1A48">
      <w:pPr>
        <w:pStyle w:val="a4"/>
        <w:spacing w:before="0" w:beforeAutospacing="0" w:after="0" w:afterAutospacing="0"/>
        <w:rPr>
          <w:color w:val="000000" w:themeColor="text1"/>
        </w:rPr>
      </w:pPr>
      <w:r>
        <w:rPr>
          <w:rStyle w:val="a8"/>
        </w:rPr>
        <w:lastRenderedPageBreak/>
        <w:t>12</w:t>
      </w:r>
      <w:r w:rsidR="00FA1A48" w:rsidRPr="00E76303">
        <w:rPr>
          <w:rStyle w:val="a8"/>
        </w:rPr>
        <w:t>) Что изображено на рисунке?</w:t>
      </w:r>
      <w:r w:rsidR="00BF1624" w:rsidRPr="00E76303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BF1624" w:rsidRPr="00E76303">
        <w:rPr>
          <w:b/>
          <w:bCs/>
          <w:noProof/>
        </w:rPr>
        <w:drawing>
          <wp:inline distT="0" distB="0" distL="0" distR="0">
            <wp:extent cx="4074485" cy="2000372"/>
            <wp:effectExtent l="19050" t="0" r="2215" b="0"/>
            <wp:docPr id="35" name="Рисунок 35" descr="C:\Users\Документы\Desktop\Новая папка (3)\test-molek-at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Документы\Desktop\Новая папка (3)\test-molek-atf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647" cy="2000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A48" w:rsidRPr="00E76303" w:rsidRDefault="00FA1A48" w:rsidP="00FA1A48">
      <w:pPr>
        <w:pStyle w:val="a4"/>
        <w:spacing w:before="0" w:beforeAutospacing="0" w:after="0" w:afterAutospacing="0"/>
      </w:pPr>
    </w:p>
    <w:p w:rsidR="00FA1A48" w:rsidRPr="00E76303" w:rsidRDefault="00FA1A48" w:rsidP="00FA1A48">
      <w:pPr>
        <w:pStyle w:val="a4"/>
        <w:spacing w:before="0" w:beforeAutospacing="0" w:after="0" w:afterAutospacing="0"/>
      </w:pPr>
      <w:r w:rsidRPr="00E76303">
        <w:t>А) строение остатка фосфорной кислоты;</w:t>
      </w:r>
    </w:p>
    <w:p w:rsidR="00FA1A48" w:rsidRPr="00E76303" w:rsidRDefault="00FA1A48" w:rsidP="00FA1A48">
      <w:pPr>
        <w:pStyle w:val="a4"/>
        <w:spacing w:before="0" w:beforeAutospacing="0" w:after="0" w:afterAutospacing="0"/>
      </w:pPr>
      <w:r w:rsidRPr="00E76303">
        <w:t>Б) строение одной спирали ДНК;</w:t>
      </w:r>
    </w:p>
    <w:p w:rsidR="00FA1A48" w:rsidRPr="00E76303" w:rsidRDefault="00FA1A48" w:rsidP="00FA1A48">
      <w:pPr>
        <w:pStyle w:val="a4"/>
        <w:spacing w:before="0" w:beforeAutospacing="0" w:after="0" w:afterAutospacing="0"/>
      </w:pPr>
      <w:r w:rsidRPr="00E76303">
        <w:t>В) строение нуклеиновой кислоты;</w:t>
      </w:r>
    </w:p>
    <w:p w:rsidR="00FA1A48" w:rsidRPr="00E76303" w:rsidRDefault="00FA1A48" w:rsidP="00FA1A48">
      <w:pPr>
        <w:pStyle w:val="a4"/>
        <w:spacing w:before="0" w:beforeAutospacing="0" w:after="0" w:afterAutospacing="0"/>
      </w:pPr>
      <w:r w:rsidRPr="00E76303">
        <w:t>Г) строение молекулы АТФ.</w:t>
      </w:r>
    </w:p>
    <w:p w:rsidR="009A686A" w:rsidRDefault="009A686A" w:rsidP="00E76303">
      <w:pPr>
        <w:pStyle w:val="a4"/>
        <w:spacing w:before="0" w:beforeAutospacing="0" w:after="0" w:afterAutospacing="0"/>
        <w:rPr>
          <w:rStyle w:val="a8"/>
        </w:rPr>
      </w:pPr>
      <w:r>
        <w:rPr>
          <w:rStyle w:val="a8"/>
        </w:rPr>
        <w:t>Часть</w:t>
      </w:r>
      <w:proofErr w:type="gramStart"/>
      <w:r>
        <w:rPr>
          <w:rStyle w:val="a8"/>
        </w:rPr>
        <w:t xml:space="preserve"> С</w:t>
      </w:r>
      <w:proofErr w:type="gramEnd"/>
      <w:r>
        <w:rPr>
          <w:rStyle w:val="a8"/>
        </w:rPr>
        <w:t xml:space="preserve"> </w:t>
      </w:r>
      <w:r w:rsidR="009B7300" w:rsidRPr="009B7300">
        <w:rPr>
          <w:rStyle w:val="aa"/>
          <w:b/>
          <w:bCs/>
          <w:i w:val="0"/>
        </w:rPr>
        <w:t>13</w:t>
      </w:r>
      <w:r w:rsidR="009B7300">
        <w:rPr>
          <w:rStyle w:val="aa"/>
          <w:b/>
          <w:bCs/>
          <w:i w:val="0"/>
        </w:rPr>
        <w:t>)Н</w:t>
      </w:r>
      <w:r>
        <w:rPr>
          <w:rStyle w:val="a8"/>
        </w:rPr>
        <w:t xml:space="preserve">апишите термины к определениям: </w:t>
      </w:r>
    </w:p>
    <w:p w:rsidR="009B7300" w:rsidRDefault="009A686A" w:rsidP="00E76303">
      <w:pPr>
        <w:pStyle w:val="a4"/>
        <w:spacing w:before="0" w:beforeAutospacing="0" w:after="0" w:afterAutospacing="0"/>
        <w:rPr>
          <w:rStyle w:val="a8"/>
        </w:rPr>
      </w:pPr>
      <w:r w:rsidRPr="009A686A">
        <w:rPr>
          <w:rStyle w:val="aa"/>
          <w:bCs/>
          <w:i w:val="0"/>
        </w:rPr>
        <w:t>А)</w:t>
      </w:r>
      <w:r>
        <w:rPr>
          <w:rStyle w:val="aa"/>
          <w:b/>
          <w:bCs/>
        </w:rPr>
        <w:t xml:space="preserve"> </w:t>
      </w:r>
      <w:r w:rsidRPr="009A686A">
        <w:rPr>
          <w:rStyle w:val="aa"/>
          <w:bCs/>
          <w:i w:val="0"/>
        </w:rPr>
        <w:t>С</w:t>
      </w:r>
      <w:r w:rsidR="00FA1A48" w:rsidRPr="009A686A">
        <w:rPr>
          <w:rStyle w:val="aa"/>
          <w:bCs/>
          <w:i w:val="0"/>
        </w:rPr>
        <w:t>ложные биоорганические соединения, необходимые в малых количествах для нормальной жизнедеятельности организма</w:t>
      </w:r>
      <w:r>
        <w:rPr>
          <w:rStyle w:val="aa"/>
          <w:bCs/>
          <w:i w:val="0"/>
        </w:rPr>
        <w:t xml:space="preserve"> - это ____________</w:t>
      </w:r>
      <w:r w:rsidR="00FA1A48" w:rsidRPr="009A686A">
        <w:rPr>
          <w:rStyle w:val="a8"/>
        </w:rPr>
        <w:t xml:space="preserve">. </w:t>
      </w:r>
    </w:p>
    <w:p w:rsidR="00E76303" w:rsidRPr="009B7300" w:rsidRDefault="009A686A" w:rsidP="00E76303">
      <w:pPr>
        <w:pStyle w:val="a4"/>
        <w:spacing w:before="0" w:beforeAutospacing="0" w:after="0" w:afterAutospacing="0"/>
        <w:rPr>
          <w:ins w:id="5" w:author="Unknown"/>
          <w:b/>
          <w:bCs/>
        </w:rPr>
      </w:pPr>
      <w:r w:rsidRPr="009A686A">
        <w:rPr>
          <w:color w:val="2B2727"/>
          <w:spacing w:val="8"/>
          <w:shd w:val="clear" w:color="auto" w:fill="FFFFFF"/>
        </w:rPr>
        <w:t>Б) В</w:t>
      </w:r>
      <w:r w:rsidR="00E76303" w:rsidRPr="009A686A">
        <w:rPr>
          <w:color w:val="2B2727"/>
          <w:spacing w:val="8"/>
          <w:shd w:val="clear" w:color="auto" w:fill="FFFFFF"/>
        </w:rPr>
        <w:t>ещества, изменяющие скорость химической реакции, но не входящие в состав продуктов реакции</w:t>
      </w:r>
      <w:r>
        <w:rPr>
          <w:color w:val="2B2727"/>
          <w:spacing w:val="8"/>
          <w:shd w:val="clear" w:color="auto" w:fill="FFFFFF"/>
        </w:rPr>
        <w:t xml:space="preserve"> - это____________.</w:t>
      </w: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Pr="009B7300" w:rsidRDefault="009B7300" w:rsidP="009B730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 w:rsidRPr="009B7300">
        <w:rPr>
          <w:b/>
          <w:bCs/>
          <w:color w:val="000000" w:themeColor="text1"/>
        </w:rPr>
        <w:t>К.р</w:t>
      </w:r>
      <w:proofErr w:type="gramStart"/>
      <w:r w:rsidRPr="009B7300">
        <w:rPr>
          <w:b/>
          <w:bCs/>
          <w:color w:val="000000" w:themeColor="text1"/>
        </w:rPr>
        <w:t>.п</w:t>
      </w:r>
      <w:proofErr w:type="gramEnd"/>
      <w:r w:rsidRPr="009B7300">
        <w:rPr>
          <w:b/>
          <w:bCs/>
          <w:color w:val="000000" w:themeColor="text1"/>
        </w:rPr>
        <w:t xml:space="preserve">о биологии </w:t>
      </w:r>
      <w:r w:rsidRPr="009B7300">
        <w:rPr>
          <w:rStyle w:val="a8"/>
          <w:color w:val="000000" w:themeColor="text1"/>
        </w:rPr>
        <w:t>"Молекулярный уровень"</w:t>
      </w: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5"/>
        <w:gridCol w:w="648"/>
        <w:gridCol w:w="665"/>
        <w:gridCol w:w="665"/>
        <w:gridCol w:w="666"/>
        <w:gridCol w:w="666"/>
        <w:gridCol w:w="666"/>
        <w:gridCol w:w="666"/>
        <w:gridCol w:w="666"/>
        <w:gridCol w:w="703"/>
        <w:gridCol w:w="703"/>
        <w:gridCol w:w="703"/>
        <w:gridCol w:w="1489"/>
      </w:tblGrid>
      <w:tr w:rsidR="009B7300" w:rsidRPr="0056190A" w:rsidTr="009B7300">
        <w:tc>
          <w:tcPr>
            <w:tcW w:w="733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1</w:t>
            </w:r>
          </w:p>
        </w:tc>
        <w:tc>
          <w:tcPr>
            <w:tcW w:w="714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2</w:t>
            </w:r>
          </w:p>
        </w:tc>
        <w:tc>
          <w:tcPr>
            <w:tcW w:w="734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3</w:t>
            </w:r>
          </w:p>
        </w:tc>
        <w:tc>
          <w:tcPr>
            <w:tcW w:w="734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4</w:t>
            </w:r>
          </w:p>
        </w:tc>
        <w:tc>
          <w:tcPr>
            <w:tcW w:w="73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5</w:t>
            </w:r>
          </w:p>
        </w:tc>
        <w:tc>
          <w:tcPr>
            <w:tcW w:w="73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6</w:t>
            </w:r>
          </w:p>
        </w:tc>
        <w:tc>
          <w:tcPr>
            <w:tcW w:w="73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7</w:t>
            </w:r>
          </w:p>
        </w:tc>
        <w:tc>
          <w:tcPr>
            <w:tcW w:w="73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8</w:t>
            </w:r>
          </w:p>
        </w:tc>
        <w:tc>
          <w:tcPr>
            <w:tcW w:w="73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9</w:t>
            </w:r>
          </w:p>
        </w:tc>
        <w:tc>
          <w:tcPr>
            <w:tcW w:w="75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10</w:t>
            </w:r>
          </w:p>
        </w:tc>
        <w:tc>
          <w:tcPr>
            <w:tcW w:w="75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11</w:t>
            </w:r>
          </w:p>
        </w:tc>
        <w:tc>
          <w:tcPr>
            <w:tcW w:w="755" w:type="dxa"/>
          </w:tcPr>
          <w:p w:rsidR="009B7300" w:rsidRPr="0056190A" w:rsidRDefault="009B7300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56190A">
              <w:rPr>
                <w:bCs/>
              </w:rPr>
              <w:t>12</w:t>
            </w:r>
          </w:p>
        </w:tc>
        <w:tc>
          <w:tcPr>
            <w:tcW w:w="716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9B7300" w:rsidRPr="0056190A" w:rsidTr="009B7300">
        <w:tc>
          <w:tcPr>
            <w:tcW w:w="733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714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734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734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73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73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73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73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73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75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75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755" w:type="dxa"/>
          </w:tcPr>
          <w:p w:rsidR="009B7300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716" w:type="dxa"/>
          </w:tcPr>
          <w:p w:rsidR="009B7300" w:rsidRDefault="0056190A" w:rsidP="0056190A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Витамины</w:t>
            </w:r>
          </w:p>
          <w:p w:rsidR="0056190A" w:rsidRPr="0056190A" w:rsidRDefault="0056190A" w:rsidP="00FA1A48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 xml:space="preserve">Катализатор </w:t>
            </w:r>
          </w:p>
        </w:tc>
      </w:tr>
    </w:tbl>
    <w:p w:rsidR="009B7300" w:rsidRDefault="009B7300" w:rsidP="0056190A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9B7300" w:rsidRDefault="009B7300" w:rsidP="009B7300">
      <w:pPr>
        <w:pStyle w:val="a4"/>
        <w:shd w:val="clear" w:color="auto" w:fill="FFFFFF"/>
        <w:spacing w:before="0" w:beforeAutospacing="0" w:after="0" w:afterAutospacing="0"/>
      </w:pPr>
      <w:r>
        <w:rPr>
          <w:rFonts w:eastAsia="Georgia"/>
        </w:rPr>
        <w:t>Правила оценки работы учащегося</w:t>
      </w:r>
    </w:p>
    <w:p w:rsidR="009B7300" w:rsidRDefault="009B7300" w:rsidP="009B7300">
      <w:pPr>
        <w:pStyle w:val="a4"/>
        <w:shd w:val="clear" w:color="auto" w:fill="FFFFFF"/>
        <w:spacing w:before="0" w:beforeAutospacing="0" w:after="0" w:afterAutospacing="0"/>
      </w:pPr>
      <w:r>
        <w:t xml:space="preserve">Работа состоит из 13 заданий. Каждое задание </w:t>
      </w:r>
      <w:r w:rsidR="0056190A">
        <w:t xml:space="preserve">части А оценивается в 1 балл, задания части В </w:t>
      </w:r>
      <w:proofErr w:type="spellStart"/>
      <w:r w:rsidR="0056190A">
        <w:t>в</w:t>
      </w:r>
      <w:proofErr w:type="spellEnd"/>
      <w:r w:rsidR="0056190A">
        <w:t xml:space="preserve"> 2 балла</w:t>
      </w:r>
      <w:proofErr w:type="gramStart"/>
      <w:r w:rsidR="0056190A">
        <w:t>.</w:t>
      </w:r>
      <w:proofErr w:type="gramEnd"/>
      <w:r w:rsidR="0056190A">
        <w:t xml:space="preserve"> За каждый правильный термин из части</w:t>
      </w:r>
      <w:proofErr w:type="gramStart"/>
      <w:r w:rsidR="0056190A">
        <w:t xml:space="preserve"> С</w:t>
      </w:r>
      <w:proofErr w:type="gramEnd"/>
      <w:r w:rsidR="0056190A">
        <w:t xml:space="preserve"> – 2 балла. </w:t>
      </w:r>
      <w:r>
        <w:t xml:space="preserve"> Мак</w:t>
      </w:r>
      <w:r w:rsidR="0056190A">
        <w:t>симальное количество баллов – 21 балл</w:t>
      </w:r>
      <w:r>
        <w:t>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9B7300" w:rsidRPr="002F5DC5" w:rsidTr="00550024">
        <w:tc>
          <w:tcPr>
            <w:tcW w:w="2336" w:type="dxa"/>
          </w:tcPr>
          <w:p w:rsidR="009B7300" w:rsidRPr="002F5DC5" w:rsidRDefault="009B7300" w:rsidP="00550024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9B7300" w:rsidRPr="002F5DC5" w:rsidRDefault="009B7300" w:rsidP="00550024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9B7300" w:rsidRPr="002F5DC5" w:rsidRDefault="009B7300" w:rsidP="00550024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9B7300" w:rsidRPr="002F5DC5" w:rsidRDefault="009B7300" w:rsidP="00550024">
            <w:pPr>
              <w:jc w:val="center"/>
            </w:pPr>
            <w:r w:rsidRPr="002F5DC5">
              <w:t>Оценка «2»</w:t>
            </w:r>
          </w:p>
        </w:tc>
      </w:tr>
      <w:tr w:rsidR="009B7300" w:rsidRPr="002F5DC5" w:rsidTr="00550024">
        <w:tc>
          <w:tcPr>
            <w:tcW w:w="2336" w:type="dxa"/>
          </w:tcPr>
          <w:p w:rsidR="009B7300" w:rsidRPr="002F5DC5" w:rsidRDefault="0056190A" w:rsidP="00550024">
            <w:pPr>
              <w:jc w:val="center"/>
            </w:pPr>
            <w:r>
              <w:t>20-21</w:t>
            </w:r>
            <w:r w:rsidR="009B7300" w:rsidRPr="002F5DC5">
              <w:t xml:space="preserve"> баллов</w:t>
            </w:r>
          </w:p>
        </w:tc>
        <w:tc>
          <w:tcPr>
            <w:tcW w:w="2336" w:type="dxa"/>
          </w:tcPr>
          <w:p w:rsidR="009B7300" w:rsidRPr="002F5DC5" w:rsidRDefault="0056190A" w:rsidP="00550024">
            <w:pPr>
              <w:jc w:val="center"/>
            </w:pPr>
            <w:r>
              <w:t>15-19</w:t>
            </w:r>
            <w:r w:rsidR="009B7300" w:rsidRPr="002F5DC5">
              <w:t xml:space="preserve"> баллов</w:t>
            </w:r>
          </w:p>
        </w:tc>
        <w:tc>
          <w:tcPr>
            <w:tcW w:w="2336" w:type="dxa"/>
          </w:tcPr>
          <w:p w:rsidR="009B7300" w:rsidRPr="002F5DC5" w:rsidRDefault="0056190A" w:rsidP="00550024">
            <w:pPr>
              <w:jc w:val="center"/>
            </w:pPr>
            <w:r>
              <w:t>10-14</w:t>
            </w:r>
            <w:r w:rsidR="009B7300" w:rsidRPr="002F5DC5">
              <w:t xml:space="preserve"> баллов</w:t>
            </w:r>
          </w:p>
        </w:tc>
        <w:tc>
          <w:tcPr>
            <w:tcW w:w="2337" w:type="dxa"/>
          </w:tcPr>
          <w:p w:rsidR="009B7300" w:rsidRPr="002F5DC5" w:rsidRDefault="0056190A" w:rsidP="00550024">
            <w:pPr>
              <w:jc w:val="center"/>
            </w:pPr>
            <w:r>
              <w:t>Менее 10</w:t>
            </w:r>
            <w:r w:rsidR="009B7300" w:rsidRPr="002F5DC5">
              <w:t xml:space="preserve"> баллов</w:t>
            </w:r>
          </w:p>
        </w:tc>
      </w:tr>
      <w:tr w:rsidR="009B7300" w:rsidRPr="002F5DC5" w:rsidTr="00550024">
        <w:tc>
          <w:tcPr>
            <w:tcW w:w="2336" w:type="dxa"/>
          </w:tcPr>
          <w:p w:rsidR="009B7300" w:rsidRPr="002F5DC5" w:rsidRDefault="009B7300" w:rsidP="00550024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9B7300" w:rsidRPr="002F5DC5" w:rsidRDefault="009B7300" w:rsidP="00550024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9B7300" w:rsidRPr="002F5DC5" w:rsidRDefault="009B7300" w:rsidP="00550024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9B7300" w:rsidRPr="002F5DC5" w:rsidRDefault="009B7300" w:rsidP="00550024">
            <w:pPr>
              <w:jc w:val="center"/>
            </w:pPr>
            <w:r>
              <w:t>Менее 50%</w:t>
            </w:r>
          </w:p>
        </w:tc>
      </w:tr>
    </w:tbl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B7300" w:rsidRDefault="009B7300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A686A" w:rsidRDefault="009A686A" w:rsidP="0056190A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56190A" w:rsidRDefault="0056190A" w:rsidP="0056190A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247287" w:rsidRPr="00E76303" w:rsidRDefault="00247287" w:rsidP="00FA1A4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76303">
        <w:rPr>
          <w:b/>
          <w:bCs/>
          <w:sz w:val="28"/>
          <w:szCs w:val="28"/>
        </w:rPr>
        <w:lastRenderedPageBreak/>
        <w:t>Контрольная работа по биологии 9 класс</w:t>
      </w:r>
    </w:p>
    <w:p w:rsidR="00A2598B" w:rsidRPr="00E76303" w:rsidRDefault="00247287" w:rsidP="00247287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76303">
        <w:rPr>
          <w:rFonts w:ascii="Times New Roman" w:hAnsi="Times New Roman"/>
          <w:b/>
          <w:sz w:val="28"/>
          <w:szCs w:val="28"/>
        </w:rPr>
        <w:t>«Введение в общую биологию»</w:t>
      </w:r>
    </w:p>
    <w:p w:rsidR="00247287" w:rsidRPr="00E76303" w:rsidRDefault="00155268" w:rsidP="00247287">
      <w:pPr>
        <w:shd w:val="clear" w:color="auto" w:fill="FFFFFF"/>
        <w:spacing w:line="338" w:lineRule="atLeast"/>
      </w:pPr>
      <w:r w:rsidRPr="00E76303">
        <w:rPr>
          <w:rStyle w:val="c0"/>
          <w:b/>
        </w:rPr>
        <w:t>Часть А</w:t>
      </w:r>
      <w:r w:rsidR="00247287" w:rsidRPr="00E76303">
        <w:rPr>
          <w:rStyle w:val="c0"/>
        </w:rPr>
        <w:t>1.Какой ученый предложил термин «биология»: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  <w:ind w:left="360"/>
      </w:pPr>
      <w:r w:rsidRPr="00E76303">
        <w:rPr>
          <w:rStyle w:val="c0"/>
        </w:rPr>
        <w:t>А) Ч. Дарвин;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  <w:ind w:left="360"/>
      </w:pPr>
      <w:r w:rsidRPr="00E76303">
        <w:rPr>
          <w:rStyle w:val="c0"/>
        </w:rPr>
        <w:t>Б) А. Левенгук;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  <w:ind w:left="360"/>
      </w:pPr>
      <w:r w:rsidRPr="00E76303">
        <w:rPr>
          <w:rStyle w:val="c0"/>
        </w:rPr>
        <w:t xml:space="preserve">В) Т. </w:t>
      </w:r>
      <w:proofErr w:type="spellStart"/>
      <w:r w:rsidRPr="00E76303">
        <w:rPr>
          <w:rStyle w:val="c0"/>
        </w:rPr>
        <w:t>Руз</w:t>
      </w:r>
      <w:proofErr w:type="spellEnd"/>
      <w:r w:rsidRPr="00E76303">
        <w:rPr>
          <w:rStyle w:val="c0"/>
        </w:rPr>
        <w:t>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  <w:ind w:left="360"/>
      </w:pPr>
      <w:r w:rsidRPr="00E76303">
        <w:rPr>
          <w:rStyle w:val="c0"/>
        </w:rPr>
        <w:t xml:space="preserve">Г) Л. К. </w:t>
      </w:r>
      <w:proofErr w:type="spellStart"/>
      <w:r w:rsidRPr="00E76303">
        <w:rPr>
          <w:rStyle w:val="c0"/>
        </w:rPr>
        <w:t>Тревиранус</w:t>
      </w:r>
      <w:proofErr w:type="spellEnd"/>
      <w:r w:rsidRPr="00E76303">
        <w:rPr>
          <w:rStyle w:val="c0"/>
        </w:rPr>
        <w:t>.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2. Что такое гипотеза: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А) предположение;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Б) утверждение;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В) закон;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Г) сопоставление.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3. Как называется способность организмов передавать свои признаки и свойства, особенности развития из поколения в поколение: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А) мутации;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Б) наследственность;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В) изменчивость;</w:t>
      </w:r>
    </w:p>
    <w:p w:rsidR="00247287" w:rsidRPr="00E76303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E76303">
        <w:rPr>
          <w:rStyle w:val="c0"/>
        </w:rPr>
        <w:t>Г) размножение.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4. Предметом изучения общей биологии является: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А) строение и функции организма;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Б) природные явления;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В) закономерности развития и функционирования живых систем.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Г) особенности жизнедеятельности бактерий.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5. Какой из научных методов исследования был основным в самый ранний период развития биологии: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А) экспериментальный;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Б) микроскопия;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В) метод наблюдения и описания объектов.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Г) исторический.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6. Как называется совокупность приёмов и операций, используемых при построении системы научных знаний: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А) научный метод;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Б) научный эксперимент;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В) научный факт;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Г) научная гипотеза.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7. Какой метод помогает осмыслить полученные факты</w:t>
      </w:r>
      <w:proofErr w:type="gramStart"/>
      <w:r w:rsidRPr="00247287">
        <w:rPr>
          <w:rStyle w:val="c0"/>
        </w:rPr>
        <w:t xml:space="preserve"> ,</w:t>
      </w:r>
      <w:proofErr w:type="gramEnd"/>
      <w:r w:rsidRPr="00247287">
        <w:rPr>
          <w:rStyle w:val="c0"/>
        </w:rPr>
        <w:t xml:space="preserve"> сопоставив их с ранее известными результатами: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А) описательный;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Б) эксперимент;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В) сравнительный;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Г) исторический.</w:t>
      </w:r>
    </w:p>
    <w:p w:rsidR="00247287" w:rsidRPr="00247287" w:rsidRDefault="00155268" w:rsidP="00247287">
      <w:pPr>
        <w:pStyle w:val="c1"/>
        <w:shd w:val="clear" w:color="auto" w:fill="FFFFFF"/>
        <w:spacing w:before="0" w:beforeAutospacing="0" w:after="0" w:afterAutospacing="0"/>
      </w:pPr>
      <w:r w:rsidRPr="00155268">
        <w:rPr>
          <w:rStyle w:val="c0"/>
          <w:b/>
        </w:rPr>
        <w:t>Часть В.</w:t>
      </w:r>
      <w:r w:rsidR="00247287" w:rsidRPr="00247287">
        <w:rPr>
          <w:rStyle w:val="c0"/>
        </w:rPr>
        <w:t>8. </w:t>
      </w:r>
      <w:r w:rsidR="00247287" w:rsidRPr="00247287">
        <w:rPr>
          <w:rStyle w:val="c6"/>
          <w:b/>
          <w:bCs/>
          <w:i/>
          <w:iCs/>
        </w:rPr>
        <w:t>Установите соответствие</w:t>
      </w:r>
      <w:r w:rsidR="00247287" w:rsidRPr="00247287">
        <w:rPr>
          <w:rStyle w:val="c0"/>
        </w:rPr>
        <w:t> между наукой и предметом её изучения: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1.Биология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2.Альгология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3.Систематика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4.Генетика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5.Анатомия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6.Экология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7.Гистология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8.Палеонтология.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Предмет изучения: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А) наследственность и изменчивость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Б) ткани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В) ископаемые остатки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Г) живые организмы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lastRenderedPageBreak/>
        <w:t>Д) классификация живых организмов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Е) строение организмов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Ж) водоросли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З) взаимодействие живых организмов друг с другом и окружающей средой.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9.</w:t>
      </w:r>
      <w:r w:rsidRPr="00247287">
        <w:rPr>
          <w:rStyle w:val="c0"/>
          <w:b/>
          <w:bCs/>
          <w:i/>
          <w:iCs/>
        </w:rPr>
        <w:t> Установите соответствие</w:t>
      </w:r>
      <w:r w:rsidRPr="00247287">
        <w:rPr>
          <w:rStyle w:val="c0"/>
        </w:rPr>
        <w:t> между наукой и предметом её изучения: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1.Зоология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2.Бриология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3.Орнитология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4.Цитология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5.Вирусология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6.Энтомология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7.Физиология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8.Ихтиология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Предмет изучения: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А) функции организмов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Б) вирусы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В) мхи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Г) рыбы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Д) клетка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Е) животные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Ж) птицы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З) насекомые.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10. Найдите ошибки в приведенном тексте, укажите номера предложений, в которых они сделаны, исправьте ошибки: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1) Живые организмы имеют сходный химический состав и единый принцип строения.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2) Живые организмы и объекты неживой природы размножаются.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3) Объекты неживой природы приспособлены к определенной среде обитания.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4) Все живые организмы представляют собой «открытые системы».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5) Живым организмам и объектам неживой природы свойственно упорядоченное, постепенное и последовательное развитие.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6) Наследственность и изменчивость – свойство живых организмов.</w:t>
      </w:r>
    </w:p>
    <w:p w:rsidR="00247287" w:rsidRPr="00247287" w:rsidRDefault="00247287" w:rsidP="00247287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        </w:t>
      </w: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2041D" w:rsidRDefault="00A2041D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727694" w:rsidRDefault="00727694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727694" w:rsidRDefault="00727694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727694" w:rsidRDefault="00727694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3A332C" w:rsidRDefault="003A332C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3A332C" w:rsidRDefault="003A332C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727694" w:rsidRDefault="00727694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477B25" w:rsidRDefault="00477B25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BF5F63" w:rsidRDefault="00BF5F63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BF5F63" w:rsidRDefault="00BF5F63" w:rsidP="00BF5F6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2041D" w:rsidRPr="00BF5F63" w:rsidRDefault="00A2041D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F5F63">
        <w:rPr>
          <w:b/>
          <w:bCs/>
          <w:sz w:val="28"/>
          <w:szCs w:val="28"/>
        </w:rPr>
        <w:t>Контрольная работа по биологии 9 класс</w:t>
      </w:r>
    </w:p>
    <w:p w:rsidR="00A2041D" w:rsidRPr="00BF5F63" w:rsidRDefault="00FA1A48" w:rsidP="00A2041D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«Клеточный уровень</w:t>
      </w:r>
      <w:r w:rsidR="00A2041D" w:rsidRPr="00BF5F63">
        <w:rPr>
          <w:b/>
          <w:bCs/>
          <w:sz w:val="28"/>
          <w:szCs w:val="28"/>
        </w:rPr>
        <w:t>»</w:t>
      </w:r>
    </w:p>
    <w:p w:rsidR="00A2041D" w:rsidRPr="00B20100" w:rsidRDefault="00155268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5268">
        <w:rPr>
          <w:b/>
          <w:bCs/>
          <w:iCs/>
          <w:color w:val="000000"/>
        </w:rPr>
        <w:t>Ч</w:t>
      </w:r>
      <w:r>
        <w:rPr>
          <w:b/>
          <w:bCs/>
          <w:iCs/>
          <w:color w:val="000000"/>
        </w:rPr>
        <w:t>а</w:t>
      </w:r>
      <w:r w:rsidRPr="00155268">
        <w:rPr>
          <w:b/>
          <w:bCs/>
          <w:iCs/>
          <w:color w:val="000000"/>
        </w:rPr>
        <w:t>сть А</w:t>
      </w:r>
      <w:r w:rsidR="00A2041D" w:rsidRPr="00B20100">
        <w:rPr>
          <w:bCs/>
          <w:iCs/>
          <w:color w:val="000000"/>
        </w:rPr>
        <w:t>1. К ядерным организмам относятся:</w:t>
      </w:r>
    </w:p>
    <w:p w:rsidR="00E2717B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а) растения, животные, грибы; 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б) бактерии, сине-зеленые водоросли, животные</w:t>
      </w:r>
    </w:p>
    <w:p w:rsidR="00E2717B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в) животные, грибы, бактерии;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 г) бактерии, сине-зеленые водоросли, грибы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2. Главным структурным компонентом ядра клетки являются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а) хромосомы; б) рибосомы; в) митохондрии; г) хлоропласты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F5F63" w:rsidRPr="00E2717B" w:rsidRDefault="00A2041D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3. </w:t>
      </w:r>
      <w:r w:rsidR="00BF5F63" w:rsidRPr="00E2717B">
        <w:rPr>
          <w:bCs/>
          <w:iCs/>
          <w:color w:val="000000"/>
        </w:rPr>
        <w:t>Лизосомы:</w:t>
      </w:r>
    </w:p>
    <w:p w:rsidR="00BF5F63" w:rsidRDefault="00BF5F63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717B">
        <w:rPr>
          <w:color w:val="000000"/>
        </w:rPr>
        <w:t>а) обеспечивают синтез белка в клетке;</w:t>
      </w:r>
      <w:r w:rsidRPr="00E2717B">
        <w:rPr>
          <w:color w:val="000000"/>
        </w:rPr>
        <w:br/>
        <w:t>б) необходимы для образования ткани из отдельных клеток;</w:t>
      </w:r>
      <w:r w:rsidRPr="00E2717B">
        <w:rPr>
          <w:color w:val="000000"/>
        </w:rPr>
        <w:br/>
        <w:t>в) расщепляют содержимое органоидов и целых клеток;</w:t>
      </w:r>
      <w:r w:rsidRPr="00E2717B">
        <w:rPr>
          <w:color w:val="000000"/>
        </w:rPr>
        <w:br/>
        <w:t>г) обеспечивают синтез углеводов.</w:t>
      </w:r>
    </w:p>
    <w:p w:rsidR="00BF5F63" w:rsidRDefault="00BF5F63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4. Собственную ДНК имеет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а) комплекс </w:t>
      </w:r>
      <w:proofErr w:type="spellStart"/>
      <w:r w:rsidRPr="00B20100">
        <w:rPr>
          <w:color w:val="000000"/>
        </w:rPr>
        <w:t>Гольджи</w:t>
      </w:r>
      <w:proofErr w:type="spellEnd"/>
      <w:r w:rsidRPr="00B20100">
        <w:rPr>
          <w:color w:val="000000"/>
        </w:rPr>
        <w:t>; б) лизосома;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в) эндоплазматическая сеть; г) митохондрия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5. Мембранная система канальцев, пронизывающая всю клетку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а) хлоропласты; б) лизосомы; в) митохондрии; г) эндоплазматическая сеть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6. Лизосомы формируются на:</w:t>
      </w:r>
    </w:p>
    <w:p w:rsid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а) каналах гладкой ЭПС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б) каналах шероховатой ЭПС</w:t>
      </w:r>
    </w:p>
    <w:p w:rsid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в) цистернах аппарата </w:t>
      </w:r>
      <w:proofErr w:type="spellStart"/>
      <w:r w:rsidRPr="00B20100">
        <w:rPr>
          <w:color w:val="000000"/>
        </w:rPr>
        <w:t>Гольджи</w:t>
      </w:r>
      <w:proofErr w:type="spellEnd"/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г) клеточной мембране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7. К пластидам не относятся: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а) хлоропласты б) хромопласты в) хромосомы г) лейкопласты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8. Почему митохондрии называют энергетическими станциями клеток:</w:t>
      </w:r>
    </w:p>
    <w:p w:rsidR="00E2717B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а</w:t>
      </w:r>
      <w:proofErr w:type="gramStart"/>
      <w:r w:rsidRPr="00B20100">
        <w:rPr>
          <w:color w:val="000000"/>
        </w:rPr>
        <w:t xml:space="preserve"> )</w:t>
      </w:r>
      <w:proofErr w:type="gramEnd"/>
      <w:r w:rsidRPr="00B20100">
        <w:rPr>
          <w:color w:val="000000"/>
        </w:rPr>
        <w:t xml:space="preserve"> осуществляется синтез белков 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б) осуществляется синтез АТФ</w:t>
      </w:r>
    </w:p>
    <w:p w:rsidR="00E2717B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в) осуществляется синтез углеводов 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г) осуществляется синтез жиров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9. Какие органоиды характерны только для растительной клетки: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а) ЭПС б) рибосомы в) пластиды г) митохондрии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B20100" w:rsidRDefault="00A2041D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bCs/>
          <w:iCs/>
          <w:color w:val="000000"/>
        </w:rPr>
        <w:t>10. Клеточный центр участвует:</w:t>
      </w:r>
    </w:p>
    <w:p w:rsidR="00E2717B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а) в образовании белков 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б) в хранении наследственной информации</w:t>
      </w:r>
    </w:p>
    <w:p w:rsidR="00E2717B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 xml:space="preserve">в) в образовании рибосом </w:t>
      </w:r>
    </w:p>
    <w:p w:rsidR="00A2041D" w:rsidRPr="00B20100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0100">
        <w:rPr>
          <w:color w:val="000000"/>
        </w:rPr>
        <w:t>г) в делении клетки</w:t>
      </w: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A332C" w:rsidRDefault="003A332C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E2717B" w:rsidRDefault="00BF5F63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A2041D" w:rsidRPr="00E2717B">
        <w:rPr>
          <w:bCs/>
          <w:iCs/>
          <w:color w:val="000000"/>
        </w:rPr>
        <w:t>1. Основным компонентом клеточной стенки растений является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717B">
        <w:rPr>
          <w:color w:val="000000"/>
        </w:rPr>
        <w:t>а) крахмал б) хитин в) целлюлоза г) гликоген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E2717B" w:rsidRDefault="00BF5F63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iCs/>
          <w:color w:val="000000"/>
        </w:rPr>
        <w:t>1</w:t>
      </w:r>
      <w:r w:rsidR="00A2041D" w:rsidRPr="00E2717B">
        <w:rPr>
          <w:bCs/>
          <w:iCs/>
          <w:color w:val="000000"/>
        </w:rPr>
        <w:t>2. Прокариоты – организмы, не имеющие</w:t>
      </w:r>
      <w:r w:rsidR="00A2041D" w:rsidRPr="00E2717B">
        <w:rPr>
          <w:bCs/>
          <w:iCs/>
          <w:color w:val="000000"/>
        </w:rPr>
        <w:br/>
      </w:r>
      <w:r w:rsidR="00A2041D" w:rsidRPr="00E2717B">
        <w:rPr>
          <w:color w:val="000000"/>
        </w:rPr>
        <w:t>а) оформленного я</w:t>
      </w:r>
      <w:r w:rsidR="00E2717B" w:rsidRPr="00E2717B">
        <w:rPr>
          <w:color w:val="000000"/>
        </w:rPr>
        <w:t xml:space="preserve">дра   б) клеточной оболочки  </w:t>
      </w:r>
      <w:r w:rsidR="00A2041D" w:rsidRPr="00E2717B">
        <w:rPr>
          <w:color w:val="000000"/>
        </w:rPr>
        <w:t>в) жгутиков г) пластид </w:t>
      </w:r>
    </w:p>
    <w:p w:rsidR="003A332C" w:rsidRDefault="003A332C" w:rsidP="00BF5F6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</w:rPr>
      </w:pPr>
    </w:p>
    <w:p w:rsidR="00A2041D" w:rsidRPr="00E2717B" w:rsidRDefault="00BF5F63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iCs/>
          <w:color w:val="000000"/>
        </w:rPr>
        <w:t>13.</w:t>
      </w:r>
      <w:r w:rsidR="00A2041D" w:rsidRPr="00E2717B">
        <w:rPr>
          <w:bCs/>
          <w:iCs/>
          <w:color w:val="000000"/>
        </w:rPr>
        <w:t>В растительных клетках, в отличие от животных, происходит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717B">
        <w:rPr>
          <w:color w:val="000000"/>
        </w:rPr>
        <w:t>а) хемосинтез; б) биосинтез белка; в) фотосинтез; г) синтез липидов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2041D" w:rsidRPr="00E2717B" w:rsidRDefault="00BF5F63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iCs/>
          <w:color w:val="000000"/>
        </w:rPr>
        <w:t>1</w:t>
      </w:r>
      <w:r w:rsidR="00A2041D" w:rsidRPr="00E2717B">
        <w:rPr>
          <w:bCs/>
          <w:iCs/>
          <w:color w:val="000000"/>
        </w:rPr>
        <w:t xml:space="preserve">4. Характерной чертой </w:t>
      </w:r>
      <w:proofErr w:type="spellStart"/>
      <w:r w:rsidR="00A2041D" w:rsidRPr="00E2717B">
        <w:rPr>
          <w:bCs/>
          <w:iCs/>
          <w:color w:val="000000"/>
        </w:rPr>
        <w:t>эукариотической</w:t>
      </w:r>
      <w:proofErr w:type="spellEnd"/>
      <w:r w:rsidR="00A2041D" w:rsidRPr="00E2717B">
        <w:rPr>
          <w:bCs/>
          <w:iCs/>
          <w:color w:val="000000"/>
        </w:rPr>
        <w:t xml:space="preserve"> клетки является: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717B">
        <w:rPr>
          <w:color w:val="000000"/>
        </w:rPr>
        <w:t>а) наличие оформленного ядра в клетке б) наличие рибосом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717B">
        <w:rPr>
          <w:color w:val="000000"/>
        </w:rPr>
        <w:t>в) наличие неоформленного ядра в клетке г) наличие цитоплазмы</w:t>
      </w:r>
    </w:p>
    <w:p w:rsidR="00A2041D" w:rsidRPr="00E2717B" w:rsidRDefault="00A2041D" w:rsidP="00E271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F5F63" w:rsidRPr="00E2717B" w:rsidRDefault="00BF5F63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iCs/>
          <w:color w:val="000000"/>
        </w:rPr>
        <w:t>1</w:t>
      </w:r>
      <w:r w:rsidR="00A2041D" w:rsidRPr="00E2717B">
        <w:rPr>
          <w:bCs/>
          <w:iCs/>
          <w:color w:val="000000"/>
        </w:rPr>
        <w:t>5</w:t>
      </w:r>
      <w:r w:rsidRPr="00E2717B">
        <w:rPr>
          <w:bCs/>
          <w:iCs/>
          <w:color w:val="000000"/>
        </w:rPr>
        <w:t>Клеточный центр обеспечивает формирование</w:t>
      </w:r>
      <w:r w:rsidR="00DE0D00">
        <w:rPr>
          <w:bCs/>
          <w:iCs/>
          <w:color w:val="000000"/>
        </w:rPr>
        <w:t xml:space="preserve"> (два верных ответа)</w:t>
      </w:r>
      <w:r w:rsidRPr="00E2717B">
        <w:rPr>
          <w:bCs/>
          <w:iCs/>
          <w:color w:val="000000"/>
        </w:rPr>
        <w:t>:</w:t>
      </w:r>
    </w:p>
    <w:p w:rsidR="00BF5F63" w:rsidRPr="00E2717B" w:rsidRDefault="00BF5F63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2717B">
        <w:rPr>
          <w:color w:val="000000"/>
        </w:rPr>
        <w:t>а) жгутиков б) веретена деления в) ресничек г) клеточной оболочки</w:t>
      </w:r>
    </w:p>
    <w:p w:rsidR="00B751F8" w:rsidRPr="00AA3DE7" w:rsidRDefault="00B751F8" w:rsidP="00BF5F6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854A3" w:rsidRPr="00AA3DE7" w:rsidRDefault="00B854A3" w:rsidP="00A2041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A3DE7">
        <w:rPr>
          <w:color w:val="000000"/>
        </w:rPr>
        <w:t>Часть</w:t>
      </w:r>
      <w:proofErr w:type="gramStart"/>
      <w:r w:rsidRPr="00AA3DE7">
        <w:rPr>
          <w:color w:val="000000"/>
        </w:rPr>
        <w:t xml:space="preserve"> В</w:t>
      </w:r>
      <w:proofErr w:type="gramEnd"/>
      <w:r w:rsidRPr="00AA3DE7">
        <w:rPr>
          <w:color w:val="000000"/>
        </w:rPr>
        <w:t xml:space="preserve">  </w:t>
      </w:r>
      <w:r>
        <w:rPr>
          <w:color w:val="000000"/>
          <w:sz w:val="27"/>
          <w:szCs w:val="27"/>
          <w:shd w:val="clear" w:color="auto" w:fill="FFFFFF"/>
        </w:rPr>
        <w:t>Какие части клетки изображены на рисунке</w:t>
      </w:r>
    </w:p>
    <w:tbl>
      <w:tblPr>
        <w:tblStyle w:val="a7"/>
        <w:tblW w:w="0" w:type="auto"/>
        <w:tblLook w:val="04A0"/>
      </w:tblPr>
      <w:tblGrid>
        <w:gridCol w:w="817"/>
        <w:gridCol w:w="6157"/>
        <w:gridCol w:w="2597"/>
      </w:tblGrid>
      <w:tr w:rsidR="00AA3DE7" w:rsidTr="00AA3DE7">
        <w:tc>
          <w:tcPr>
            <w:tcW w:w="817" w:type="dxa"/>
          </w:tcPr>
          <w:p w:rsidR="00AA3DE7" w:rsidRPr="00B854A3" w:rsidRDefault="00AA3DE7" w:rsidP="00B854A3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157" w:type="dxa"/>
          </w:tcPr>
          <w:p w:rsidR="00AA3DE7" w:rsidRPr="00B854A3" w:rsidRDefault="00AA3DE7" w:rsidP="00B854A3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B854A3">
              <w:rPr>
                <w:color w:val="000000"/>
                <w:sz w:val="28"/>
                <w:szCs w:val="28"/>
              </w:rPr>
              <w:t>Рисунок</w:t>
            </w:r>
          </w:p>
        </w:tc>
        <w:tc>
          <w:tcPr>
            <w:tcW w:w="2597" w:type="dxa"/>
          </w:tcPr>
          <w:p w:rsidR="00AA3DE7" w:rsidRPr="00B854A3" w:rsidRDefault="00AA3DE7" w:rsidP="00B854A3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B854A3">
              <w:rPr>
                <w:color w:val="000000"/>
                <w:sz w:val="28"/>
                <w:szCs w:val="28"/>
              </w:rPr>
              <w:t>Название</w:t>
            </w:r>
          </w:p>
        </w:tc>
      </w:tr>
      <w:tr w:rsidR="00AA3DE7" w:rsidTr="00AA3DE7">
        <w:tc>
          <w:tcPr>
            <w:tcW w:w="81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15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44450</wp:posOffset>
                  </wp:positionV>
                  <wp:extent cx="2562225" cy="1735455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520" y="21339"/>
                      <wp:lineTo x="21520" y="0"/>
                      <wp:lineTo x="0" y="0"/>
                    </wp:wrapPolygon>
                  </wp:wrapThrough>
                  <wp:docPr id="9" name="Рисунок 9" descr="hello_html_56fbb4c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56fbb4c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03" r="-403" b="47331"/>
                          <a:stretch/>
                        </pic:blipFill>
                        <pic:spPr bwMode="auto">
                          <a:xfrm>
                            <a:off x="0" y="0"/>
                            <a:ext cx="2562225" cy="173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9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-----------------------------</w:t>
            </w:r>
          </w:p>
        </w:tc>
      </w:tr>
      <w:tr w:rsidR="00AA3DE7" w:rsidTr="00AA3DE7">
        <w:trPr>
          <w:trHeight w:val="2416"/>
        </w:trPr>
        <w:tc>
          <w:tcPr>
            <w:tcW w:w="81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615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59276</wp:posOffset>
                  </wp:positionV>
                  <wp:extent cx="2806700" cy="1518285"/>
                  <wp:effectExtent l="0" t="0" r="0" b="0"/>
                  <wp:wrapThrough wrapText="bothSides">
                    <wp:wrapPolygon edited="0">
                      <wp:start x="0" y="0"/>
                      <wp:lineTo x="0" y="21410"/>
                      <wp:lineTo x="21405" y="21410"/>
                      <wp:lineTo x="21405" y="0"/>
                      <wp:lineTo x="0" y="0"/>
                    </wp:wrapPolygon>
                  </wp:wrapThrough>
                  <wp:docPr id="4" name="Рисунок 4" descr="hello_html_m703049f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703049f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151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9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----------------------------</w:t>
            </w:r>
          </w:p>
        </w:tc>
      </w:tr>
      <w:tr w:rsidR="00AA3DE7" w:rsidTr="00AA3DE7">
        <w:trPr>
          <w:trHeight w:val="2416"/>
        </w:trPr>
        <w:tc>
          <w:tcPr>
            <w:tcW w:w="81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615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01262" cy="1531000"/>
                  <wp:effectExtent l="0" t="0" r="0" b="0"/>
                  <wp:docPr id="10" name="Рисунок 10" descr="hello_html_m76c9ff9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76c9ff9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276" cy="1548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</w:tcPr>
          <w:p w:rsidR="00AA3DE7" w:rsidRDefault="00AA3DE7" w:rsidP="00A2041D">
            <w:pPr>
              <w:pStyle w:val="a4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A3DE7" w:rsidRPr="00AA3DE7" w:rsidRDefault="00AA3DE7" w:rsidP="00AA3DE7"/>
          <w:p w:rsidR="00AA3DE7" w:rsidRPr="00AA3DE7" w:rsidRDefault="00AA3DE7" w:rsidP="00AA3DE7"/>
          <w:p w:rsidR="00AA3DE7" w:rsidRPr="00AA3DE7" w:rsidRDefault="00AA3DE7" w:rsidP="00AA3DE7">
            <w:r>
              <w:t>-------------------------</w:t>
            </w:r>
          </w:p>
        </w:tc>
      </w:tr>
    </w:tbl>
    <w:p w:rsidR="00B751F8" w:rsidRDefault="00B751F8" w:rsidP="00A2041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751F8" w:rsidRDefault="00B751F8" w:rsidP="00A2041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751F8" w:rsidRDefault="00B751F8" w:rsidP="00A2041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751F8" w:rsidRDefault="00B751F8" w:rsidP="00A2041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A3DE7" w:rsidRDefault="00AA3DE7" w:rsidP="00AA3DE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751F8" w:rsidRPr="00B751F8" w:rsidRDefault="00B751F8" w:rsidP="00AA3DE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751F8">
        <w:rPr>
          <w:b/>
          <w:bCs/>
          <w:sz w:val="28"/>
          <w:szCs w:val="28"/>
        </w:rPr>
        <w:lastRenderedPageBreak/>
        <w:t>Контрольная работа по биологии 9 класс</w:t>
      </w:r>
    </w:p>
    <w:p w:rsidR="00A2041D" w:rsidRPr="00B751F8" w:rsidRDefault="00B751F8" w:rsidP="00B751F8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51F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Организм</w:t>
      </w:r>
      <w:r w:rsidR="00FA1A48">
        <w:rPr>
          <w:b/>
          <w:bCs/>
          <w:sz w:val="28"/>
          <w:szCs w:val="28"/>
        </w:rPr>
        <w:t>енный уровень</w:t>
      </w:r>
      <w:r w:rsidRPr="00B751F8">
        <w:rPr>
          <w:b/>
          <w:bCs/>
          <w:sz w:val="28"/>
          <w:szCs w:val="28"/>
        </w:rPr>
        <w:t>»</w:t>
      </w:r>
    </w:p>
    <w:p w:rsidR="005A1245" w:rsidRDefault="00727694" w:rsidP="00B751F8">
      <w:pPr>
        <w:rPr>
          <w:b/>
          <w:bCs/>
        </w:rPr>
      </w:pPr>
      <w:r>
        <w:rPr>
          <w:b/>
          <w:bCs/>
        </w:rPr>
        <w:t xml:space="preserve">Часть А </w:t>
      </w:r>
      <w:r w:rsidR="005A1245">
        <w:rPr>
          <w:b/>
          <w:bCs/>
        </w:rPr>
        <w:t>Выберите один верный ответ</w:t>
      </w:r>
    </w:p>
    <w:p w:rsidR="00B751F8" w:rsidRDefault="005A1245" w:rsidP="00B751F8">
      <w:r w:rsidRPr="005A1245">
        <w:rPr>
          <w:b/>
        </w:rPr>
        <w:t>1.</w:t>
      </w:r>
      <w:r w:rsidR="00B751F8">
        <w:t>Область биологической науки, предметом изучения которой являются сложившиеся взаимоотношения организмов между собой и средой обитания:</w:t>
      </w:r>
    </w:p>
    <w:p w:rsidR="00B751F8" w:rsidRDefault="00B751F8" w:rsidP="00B751F8">
      <w:r>
        <w:t xml:space="preserve">1) палеонтология          </w:t>
      </w:r>
    </w:p>
    <w:p w:rsidR="00B751F8" w:rsidRDefault="00B751F8" w:rsidP="00B751F8">
      <w:r>
        <w:t xml:space="preserve">2) антропология         </w:t>
      </w:r>
    </w:p>
    <w:p w:rsidR="00B751F8" w:rsidRDefault="00B751F8" w:rsidP="00B751F8">
      <w:r>
        <w:t xml:space="preserve">3) экология          </w:t>
      </w:r>
    </w:p>
    <w:p w:rsidR="00B751F8" w:rsidRDefault="00B751F8" w:rsidP="00B751F8">
      <w:r>
        <w:t>4) эволюционная теория</w:t>
      </w:r>
    </w:p>
    <w:p w:rsidR="00B751F8" w:rsidRDefault="00B751F8" w:rsidP="00B751F8"/>
    <w:p w:rsidR="00B751F8" w:rsidRDefault="00B751F8" w:rsidP="00B751F8">
      <w:r w:rsidRPr="00CC5C96">
        <w:rPr>
          <w:b/>
          <w:bCs/>
        </w:rPr>
        <w:t>2.</w:t>
      </w:r>
      <w:r>
        <w:t xml:space="preserve"> Вещество, образующееся в результате совместной деятельности живых организмов и факторов неживой природы:</w:t>
      </w:r>
    </w:p>
    <w:p w:rsidR="00B751F8" w:rsidRDefault="00B751F8" w:rsidP="00B751F8">
      <w:r>
        <w:t xml:space="preserve">1) биомасса        </w:t>
      </w:r>
    </w:p>
    <w:p w:rsidR="00B751F8" w:rsidRDefault="00B751F8" w:rsidP="00B751F8">
      <w:r>
        <w:t xml:space="preserve">2) </w:t>
      </w:r>
      <w:proofErr w:type="spellStart"/>
      <w:r>
        <w:t>биокосное</w:t>
      </w:r>
      <w:proofErr w:type="spellEnd"/>
      <w:r>
        <w:t xml:space="preserve"> вещество        </w:t>
      </w:r>
    </w:p>
    <w:p w:rsidR="00B751F8" w:rsidRDefault="00B751F8" w:rsidP="00B751F8">
      <w:r>
        <w:t xml:space="preserve">3) биогенное вещество       </w:t>
      </w:r>
    </w:p>
    <w:p w:rsidR="00B751F8" w:rsidRDefault="00B751F8" w:rsidP="00B751F8">
      <w:r>
        <w:t>4) косное вещество</w:t>
      </w:r>
    </w:p>
    <w:p w:rsidR="005A1245" w:rsidRDefault="005A1245" w:rsidP="005A1245">
      <w:pPr>
        <w:rPr>
          <w:b/>
          <w:bCs/>
        </w:rPr>
      </w:pPr>
    </w:p>
    <w:p w:rsidR="005A1245" w:rsidRDefault="005A1245" w:rsidP="005A1245">
      <w:r>
        <w:rPr>
          <w:b/>
          <w:bCs/>
        </w:rPr>
        <w:t>3</w:t>
      </w:r>
      <w:r w:rsidRPr="00210677">
        <w:rPr>
          <w:b/>
          <w:bCs/>
        </w:rPr>
        <w:t>.</w:t>
      </w:r>
      <w:r>
        <w:t xml:space="preserve"> Все пищевые взаимоотношения между организмами в экологических системах:</w:t>
      </w:r>
    </w:p>
    <w:p w:rsidR="005A1245" w:rsidRDefault="005A1245" w:rsidP="005A1245">
      <w:r>
        <w:t xml:space="preserve">1) цепь питания                               </w:t>
      </w:r>
    </w:p>
    <w:p w:rsidR="005A1245" w:rsidRDefault="005A1245" w:rsidP="005A1245">
      <w:r>
        <w:t>2) сеть питания</w:t>
      </w:r>
    </w:p>
    <w:p w:rsidR="005A1245" w:rsidRDefault="005A1245" w:rsidP="005A1245">
      <w:r>
        <w:t xml:space="preserve">3) экологическая пирамида            </w:t>
      </w:r>
    </w:p>
    <w:p w:rsidR="005A1245" w:rsidRDefault="005A1245" w:rsidP="005A1245">
      <w:r>
        <w:t>4) экологическая колонна</w:t>
      </w:r>
    </w:p>
    <w:p w:rsidR="005A1245" w:rsidRDefault="005A1245" w:rsidP="005A1245"/>
    <w:p w:rsidR="005A1245" w:rsidRDefault="005A1245" w:rsidP="005A1245">
      <w:r>
        <w:rPr>
          <w:b/>
          <w:bCs/>
        </w:rPr>
        <w:t>4</w:t>
      </w:r>
      <w:r w:rsidRPr="005D2352">
        <w:rPr>
          <w:b/>
          <w:bCs/>
        </w:rPr>
        <w:t>.</w:t>
      </w:r>
      <w:r>
        <w:t xml:space="preserve"> Косное вещество биосферы:</w:t>
      </w:r>
    </w:p>
    <w:p w:rsidR="005A1245" w:rsidRDefault="005A1245" w:rsidP="005A1245">
      <w:r>
        <w:t>1) совокупность всех живых организмов</w:t>
      </w:r>
    </w:p>
    <w:p w:rsidR="005A1245" w:rsidRDefault="005A1245" w:rsidP="005A1245">
      <w:pPr>
        <w:jc w:val="both"/>
      </w:pPr>
      <w:r>
        <w:t>2)вещество, созданное одновременно живыми организмами и процессами неживой природы</w:t>
      </w:r>
    </w:p>
    <w:p w:rsidR="005A1245" w:rsidRDefault="005A1245" w:rsidP="005A1245">
      <w:r>
        <w:t>3) образуется без участия живых организмов</w:t>
      </w:r>
    </w:p>
    <w:p w:rsidR="005A1245" w:rsidRDefault="005A1245" w:rsidP="005A1245">
      <w:r>
        <w:t>4) органоминеральные продукты</w:t>
      </w:r>
    </w:p>
    <w:p w:rsidR="00B751F8" w:rsidRDefault="00B751F8" w:rsidP="00B751F8"/>
    <w:p w:rsidR="005A1245" w:rsidRPr="005A1245" w:rsidRDefault="00727694" w:rsidP="00B751F8">
      <w:pPr>
        <w:rPr>
          <w:b/>
        </w:rPr>
      </w:pPr>
      <w:r>
        <w:rPr>
          <w:b/>
        </w:rPr>
        <w:t>Часть</w:t>
      </w:r>
      <w:proofErr w:type="gramStart"/>
      <w:r>
        <w:rPr>
          <w:b/>
        </w:rPr>
        <w:t xml:space="preserve"> В</w:t>
      </w:r>
      <w:proofErr w:type="gramEnd"/>
      <w:r>
        <w:rPr>
          <w:b/>
        </w:rPr>
        <w:t xml:space="preserve"> </w:t>
      </w:r>
      <w:r w:rsidR="005A1245" w:rsidRPr="005A1245">
        <w:rPr>
          <w:b/>
        </w:rPr>
        <w:t>Выберите три верных ответа:</w:t>
      </w:r>
    </w:p>
    <w:p w:rsidR="00B751F8" w:rsidRDefault="005A1245" w:rsidP="00B751F8">
      <w:r>
        <w:rPr>
          <w:b/>
        </w:rPr>
        <w:t>5</w:t>
      </w:r>
      <w:r>
        <w:t>.</w:t>
      </w:r>
      <w:r w:rsidR="00B751F8">
        <w:t>Факторы, регулирующие численность видов в биогеоценозах:</w:t>
      </w:r>
    </w:p>
    <w:p w:rsidR="00B751F8" w:rsidRDefault="00B751F8" w:rsidP="00B751F8">
      <w:r>
        <w:t>1) изменение количества корма</w:t>
      </w:r>
    </w:p>
    <w:p w:rsidR="00B751F8" w:rsidRDefault="00B751F8" w:rsidP="00B751F8">
      <w:r>
        <w:t>2) изменение числа хищников</w:t>
      </w:r>
    </w:p>
    <w:p w:rsidR="00B751F8" w:rsidRDefault="00B751F8" w:rsidP="00B751F8">
      <w:r>
        <w:t>3) промысловая охота</w:t>
      </w:r>
    </w:p>
    <w:p w:rsidR="00B751F8" w:rsidRDefault="00B751F8" w:rsidP="00B751F8">
      <w:r>
        <w:t>4) инфекционные заболевания</w:t>
      </w:r>
    </w:p>
    <w:p w:rsidR="00B751F8" w:rsidRDefault="00B751F8" w:rsidP="00B751F8">
      <w:r>
        <w:t>5) рыбная ловля на удочку</w:t>
      </w:r>
    </w:p>
    <w:p w:rsidR="00B751F8" w:rsidRDefault="00B751F8" w:rsidP="00B751F8">
      <w:r>
        <w:t>6) строительство загородного дома.</w:t>
      </w:r>
    </w:p>
    <w:p w:rsidR="00B751F8" w:rsidRDefault="00B751F8" w:rsidP="00B751F8"/>
    <w:p w:rsidR="00B751F8" w:rsidRDefault="005A1245" w:rsidP="00B751F8">
      <w:r>
        <w:rPr>
          <w:b/>
          <w:bCs/>
        </w:rPr>
        <w:t>6</w:t>
      </w:r>
      <w:r w:rsidR="00B751F8" w:rsidRPr="00CC5C96">
        <w:rPr>
          <w:b/>
          <w:bCs/>
        </w:rPr>
        <w:t>.</w:t>
      </w:r>
      <w:r w:rsidR="00B751F8">
        <w:t xml:space="preserve"> В животный мир соленого водоема могут входить:</w:t>
      </w:r>
    </w:p>
    <w:p w:rsidR="00B751F8" w:rsidRDefault="00B751F8" w:rsidP="00B751F8">
      <w:r>
        <w:t>1) амеба обыкновенная</w:t>
      </w:r>
    </w:p>
    <w:p w:rsidR="00B751F8" w:rsidRDefault="00B751F8" w:rsidP="00B751F8">
      <w:r>
        <w:t>2) креветка</w:t>
      </w:r>
    </w:p>
    <w:p w:rsidR="00B751F8" w:rsidRDefault="00B751F8" w:rsidP="00B751F8">
      <w:r>
        <w:t>3) осьминог</w:t>
      </w:r>
    </w:p>
    <w:p w:rsidR="00B751F8" w:rsidRDefault="00B751F8" w:rsidP="00B751F8">
      <w:r>
        <w:t xml:space="preserve">4) </w:t>
      </w:r>
      <w:proofErr w:type="spellStart"/>
      <w:r>
        <w:t>планария</w:t>
      </w:r>
      <w:proofErr w:type="spellEnd"/>
    </w:p>
    <w:p w:rsidR="00B751F8" w:rsidRDefault="00B751F8" w:rsidP="00B751F8">
      <w:r>
        <w:t>5) циклоп</w:t>
      </w:r>
    </w:p>
    <w:p w:rsidR="00B751F8" w:rsidRDefault="00B751F8" w:rsidP="00B751F8">
      <w:r>
        <w:t>6) фораминиферы</w:t>
      </w:r>
    </w:p>
    <w:p w:rsidR="00B751F8" w:rsidRDefault="00B751F8" w:rsidP="00B751F8"/>
    <w:p w:rsidR="00B751F8" w:rsidRDefault="004D5E7E" w:rsidP="00B751F8">
      <w:r>
        <w:rPr>
          <w:b/>
          <w:bCs/>
        </w:rPr>
        <w:t>7</w:t>
      </w:r>
      <w:r w:rsidR="00B751F8" w:rsidRPr="00210677">
        <w:rPr>
          <w:b/>
          <w:bCs/>
        </w:rPr>
        <w:t>.</w:t>
      </w:r>
      <w:r w:rsidR="00B751F8">
        <w:t xml:space="preserve"> Для почвы как среды обитания характерно:</w:t>
      </w:r>
    </w:p>
    <w:p w:rsidR="00B751F8" w:rsidRDefault="00B751F8" w:rsidP="00B751F8">
      <w:r>
        <w:t>1) отсутствие света</w:t>
      </w:r>
    </w:p>
    <w:p w:rsidR="00B751F8" w:rsidRDefault="00B751F8" w:rsidP="00B751F8">
      <w:r>
        <w:t>2) недостаток света</w:t>
      </w:r>
    </w:p>
    <w:p w:rsidR="00B751F8" w:rsidRDefault="00B751F8" w:rsidP="00B751F8">
      <w:r>
        <w:t>3) резкие колебания температур</w:t>
      </w:r>
    </w:p>
    <w:p w:rsidR="00B751F8" w:rsidRDefault="00B751F8" w:rsidP="00B751F8">
      <w:r>
        <w:t>4) относительно постоянная температура</w:t>
      </w:r>
    </w:p>
    <w:p w:rsidR="00B751F8" w:rsidRDefault="00B751F8" w:rsidP="00B751F8">
      <w:r>
        <w:t>5) высокая плотность живого вещества</w:t>
      </w:r>
    </w:p>
    <w:p w:rsidR="00B751F8" w:rsidRDefault="00B751F8" w:rsidP="00B751F8">
      <w:r>
        <w:t>6) низкая плотность живого вещества</w:t>
      </w:r>
    </w:p>
    <w:p w:rsidR="00B751F8" w:rsidRDefault="00B751F8" w:rsidP="00B751F8"/>
    <w:p w:rsidR="00B751F8" w:rsidRDefault="004D5E7E" w:rsidP="00B751F8">
      <w:r>
        <w:rPr>
          <w:b/>
          <w:bCs/>
        </w:rPr>
        <w:lastRenderedPageBreak/>
        <w:t>8</w:t>
      </w:r>
      <w:r w:rsidR="00B751F8" w:rsidRPr="00210677">
        <w:rPr>
          <w:b/>
          <w:bCs/>
        </w:rPr>
        <w:t>.</w:t>
      </w:r>
      <w:r w:rsidR="00B751F8">
        <w:t xml:space="preserve"> В растительный мир пресноводного водоема могут входить:</w:t>
      </w:r>
    </w:p>
    <w:p w:rsidR="00B751F8" w:rsidRDefault="00B751F8" w:rsidP="00B751F8">
      <w:r>
        <w:t>1) сальвиния</w:t>
      </w:r>
    </w:p>
    <w:p w:rsidR="00B751F8" w:rsidRDefault="00B751F8" w:rsidP="00B751F8">
      <w:r>
        <w:t>2) ламинария</w:t>
      </w:r>
    </w:p>
    <w:p w:rsidR="00B751F8" w:rsidRDefault="00B751F8" w:rsidP="00B751F8">
      <w:r>
        <w:t>3) фукус</w:t>
      </w:r>
    </w:p>
    <w:p w:rsidR="00B751F8" w:rsidRDefault="00B751F8" w:rsidP="00B751F8">
      <w:r>
        <w:t>4) камыш</w:t>
      </w:r>
    </w:p>
    <w:p w:rsidR="00B751F8" w:rsidRDefault="00B751F8" w:rsidP="00B751F8">
      <w:r>
        <w:t>5) порфира</w:t>
      </w:r>
    </w:p>
    <w:p w:rsidR="00B751F8" w:rsidRPr="004D5E7E" w:rsidRDefault="00B751F8" w:rsidP="004D5E7E">
      <w:r>
        <w:t>6) желтая кубышка</w:t>
      </w:r>
    </w:p>
    <w:p w:rsidR="00B751F8" w:rsidRDefault="004D5E7E" w:rsidP="00B751F8">
      <w:r>
        <w:rPr>
          <w:b/>
          <w:bCs/>
        </w:rPr>
        <w:t>9</w:t>
      </w:r>
      <w:r w:rsidR="00B751F8" w:rsidRPr="00CC5C96">
        <w:rPr>
          <w:b/>
          <w:bCs/>
        </w:rPr>
        <w:t>.</w:t>
      </w:r>
      <w:r w:rsidR="00B751F8">
        <w:t xml:space="preserve"> Установите соответствие. </w:t>
      </w:r>
    </w:p>
    <w:p w:rsidR="00B751F8" w:rsidRPr="00CC5C96" w:rsidRDefault="00B751F8" w:rsidP="00B751F8">
      <w:pPr>
        <w:rPr>
          <w:sz w:val="16"/>
          <w:szCs w:val="16"/>
        </w:rPr>
      </w:pPr>
    </w:p>
    <w:tbl>
      <w:tblPr>
        <w:tblStyle w:val="a7"/>
        <w:tblW w:w="0" w:type="auto"/>
        <w:tblLook w:val="01E0"/>
      </w:tblPr>
      <w:tblGrid>
        <w:gridCol w:w="2268"/>
        <w:gridCol w:w="7303"/>
      </w:tblGrid>
      <w:tr w:rsidR="00B751F8" w:rsidTr="00337401">
        <w:tc>
          <w:tcPr>
            <w:tcW w:w="2268" w:type="dxa"/>
            <w:tcBorders>
              <w:bottom w:val="single" w:sz="4" w:space="0" w:color="auto"/>
            </w:tcBorders>
          </w:tcPr>
          <w:p w:rsidR="00B751F8" w:rsidRPr="00E8753C" w:rsidRDefault="00B751F8" w:rsidP="003374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Факторы среды</w:t>
            </w:r>
          </w:p>
        </w:tc>
        <w:tc>
          <w:tcPr>
            <w:tcW w:w="7303" w:type="dxa"/>
          </w:tcPr>
          <w:p w:rsidR="00B751F8" w:rsidRPr="00E8753C" w:rsidRDefault="00B751F8" w:rsidP="00337401">
            <w:pPr>
              <w:jc w:val="center"/>
              <w:rPr>
                <w:b/>
                <w:bCs/>
              </w:rPr>
            </w:pPr>
          </w:p>
        </w:tc>
      </w:tr>
      <w:tr w:rsidR="00B751F8" w:rsidTr="00337401">
        <w:tc>
          <w:tcPr>
            <w:tcW w:w="2268" w:type="dxa"/>
            <w:tcBorders>
              <w:bottom w:val="nil"/>
            </w:tcBorders>
          </w:tcPr>
          <w:p w:rsidR="00B751F8" w:rsidRDefault="00B751F8" w:rsidP="00337401">
            <w:r>
              <w:t>А) Биотические</w:t>
            </w:r>
          </w:p>
        </w:tc>
        <w:tc>
          <w:tcPr>
            <w:tcW w:w="7303" w:type="dxa"/>
          </w:tcPr>
          <w:p w:rsidR="00B751F8" w:rsidRDefault="00B751F8" w:rsidP="00337401">
            <w:r>
              <w:t>1) Постройка плотины</w:t>
            </w:r>
          </w:p>
        </w:tc>
      </w:tr>
      <w:tr w:rsidR="00B751F8" w:rsidTr="00337401">
        <w:tc>
          <w:tcPr>
            <w:tcW w:w="2268" w:type="dxa"/>
            <w:tcBorders>
              <w:top w:val="nil"/>
              <w:bottom w:val="nil"/>
            </w:tcBorders>
          </w:tcPr>
          <w:p w:rsidR="00B751F8" w:rsidRDefault="00B751F8" w:rsidP="00337401">
            <w:r>
              <w:t>Б) Абиотические</w:t>
            </w:r>
          </w:p>
        </w:tc>
        <w:tc>
          <w:tcPr>
            <w:tcW w:w="7303" w:type="dxa"/>
          </w:tcPr>
          <w:p w:rsidR="00B751F8" w:rsidRDefault="00B751F8" w:rsidP="00337401">
            <w:r>
              <w:t>2) Рельеф местности</w:t>
            </w:r>
          </w:p>
        </w:tc>
      </w:tr>
      <w:tr w:rsidR="00B751F8" w:rsidTr="00337401">
        <w:tc>
          <w:tcPr>
            <w:tcW w:w="2268" w:type="dxa"/>
            <w:tcBorders>
              <w:top w:val="nil"/>
              <w:bottom w:val="nil"/>
            </w:tcBorders>
          </w:tcPr>
          <w:p w:rsidR="00B751F8" w:rsidRDefault="00B751F8" w:rsidP="00337401">
            <w:r>
              <w:t>В) Антропогенные</w:t>
            </w:r>
          </w:p>
        </w:tc>
        <w:tc>
          <w:tcPr>
            <w:tcW w:w="7303" w:type="dxa"/>
          </w:tcPr>
          <w:p w:rsidR="00B751F8" w:rsidRDefault="00B751F8" w:rsidP="00337401">
            <w:r>
              <w:t>3) Температура</w:t>
            </w:r>
          </w:p>
        </w:tc>
      </w:tr>
      <w:tr w:rsidR="00B751F8" w:rsidTr="00337401">
        <w:tc>
          <w:tcPr>
            <w:tcW w:w="2268" w:type="dxa"/>
            <w:tcBorders>
              <w:top w:val="nil"/>
              <w:bottom w:val="nil"/>
            </w:tcBorders>
          </w:tcPr>
          <w:p w:rsidR="00B751F8" w:rsidRDefault="00B751F8" w:rsidP="00337401"/>
        </w:tc>
        <w:tc>
          <w:tcPr>
            <w:tcW w:w="7303" w:type="dxa"/>
          </w:tcPr>
          <w:p w:rsidR="00B751F8" w:rsidRDefault="00B751F8" w:rsidP="00337401">
            <w:r>
              <w:t>4) Паразитизм</w:t>
            </w:r>
          </w:p>
        </w:tc>
      </w:tr>
      <w:tr w:rsidR="00B751F8" w:rsidTr="00337401">
        <w:tc>
          <w:tcPr>
            <w:tcW w:w="2268" w:type="dxa"/>
            <w:tcBorders>
              <w:top w:val="nil"/>
              <w:bottom w:val="nil"/>
            </w:tcBorders>
          </w:tcPr>
          <w:p w:rsidR="00B751F8" w:rsidRDefault="00B751F8" w:rsidP="00337401"/>
        </w:tc>
        <w:tc>
          <w:tcPr>
            <w:tcW w:w="7303" w:type="dxa"/>
          </w:tcPr>
          <w:p w:rsidR="00B751F8" w:rsidRDefault="00B751F8" w:rsidP="00337401">
            <w:r>
              <w:t>5) Плотность популяции</w:t>
            </w:r>
          </w:p>
        </w:tc>
      </w:tr>
      <w:tr w:rsidR="00B751F8" w:rsidTr="00337401">
        <w:tc>
          <w:tcPr>
            <w:tcW w:w="2268" w:type="dxa"/>
            <w:tcBorders>
              <w:top w:val="nil"/>
            </w:tcBorders>
          </w:tcPr>
          <w:p w:rsidR="00B751F8" w:rsidRDefault="00B751F8" w:rsidP="00337401"/>
        </w:tc>
        <w:tc>
          <w:tcPr>
            <w:tcW w:w="7303" w:type="dxa"/>
          </w:tcPr>
          <w:p w:rsidR="00B751F8" w:rsidRDefault="00B751F8" w:rsidP="00337401">
            <w:r>
              <w:t>6) Нефть в океане</w:t>
            </w:r>
          </w:p>
        </w:tc>
      </w:tr>
    </w:tbl>
    <w:p w:rsidR="00B751F8" w:rsidRDefault="004D5E7E" w:rsidP="00B751F8">
      <w:r>
        <w:rPr>
          <w:b/>
          <w:bCs/>
        </w:rPr>
        <w:t>10</w:t>
      </w:r>
      <w:r w:rsidR="00B751F8" w:rsidRPr="00210677">
        <w:rPr>
          <w:b/>
          <w:bCs/>
        </w:rPr>
        <w:t>.</w:t>
      </w:r>
      <w:r w:rsidR="00B751F8">
        <w:t xml:space="preserve"> Установите соответствие. </w:t>
      </w:r>
    </w:p>
    <w:p w:rsidR="00B751F8" w:rsidRPr="00210677" w:rsidRDefault="00B751F8" w:rsidP="00B751F8">
      <w:pPr>
        <w:rPr>
          <w:sz w:val="16"/>
          <w:szCs w:val="16"/>
        </w:rPr>
      </w:pPr>
    </w:p>
    <w:tbl>
      <w:tblPr>
        <w:tblStyle w:val="a7"/>
        <w:tblW w:w="0" w:type="auto"/>
        <w:tblLook w:val="01E0"/>
      </w:tblPr>
      <w:tblGrid>
        <w:gridCol w:w="3348"/>
        <w:gridCol w:w="6223"/>
      </w:tblGrid>
      <w:tr w:rsidR="00B751F8" w:rsidTr="00337401">
        <w:tc>
          <w:tcPr>
            <w:tcW w:w="3348" w:type="dxa"/>
            <w:tcBorders>
              <w:bottom w:val="single" w:sz="4" w:space="0" w:color="auto"/>
            </w:tcBorders>
          </w:tcPr>
          <w:p w:rsidR="00B751F8" w:rsidRPr="00E8753C" w:rsidRDefault="00B751F8" w:rsidP="003374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Биотические взаимоотношения</w:t>
            </w:r>
          </w:p>
        </w:tc>
        <w:tc>
          <w:tcPr>
            <w:tcW w:w="6223" w:type="dxa"/>
          </w:tcPr>
          <w:p w:rsidR="00B751F8" w:rsidRPr="00E8753C" w:rsidRDefault="00B751F8" w:rsidP="00337401">
            <w:pPr>
              <w:jc w:val="center"/>
              <w:rPr>
                <w:b/>
                <w:bCs/>
              </w:rPr>
            </w:pPr>
          </w:p>
        </w:tc>
      </w:tr>
      <w:tr w:rsidR="00B751F8" w:rsidTr="00337401">
        <w:tc>
          <w:tcPr>
            <w:tcW w:w="3348" w:type="dxa"/>
            <w:tcBorders>
              <w:bottom w:val="nil"/>
            </w:tcBorders>
          </w:tcPr>
          <w:p w:rsidR="00B751F8" w:rsidRDefault="00B751F8" w:rsidP="00337401">
            <w:r>
              <w:t>А) Конкуренция</w:t>
            </w:r>
          </w:p>
        </w:tc>
        <w:tc>
          <w:tcPr>
            <w:tcW w:w="6223" w:type="dxa"/>
          </w:tcPr>
          <w:p w:rsidR="00B751F8" w:rsidRDefault="00B751F8" w:rsidP="00337401">
            <w:r>
              <w:t>1) Борьба оленей из-за самки</w:t>
            </w:r>
          </w:p>
        </w:tc>
      </w:tr>
      <w:tr w:rsidR="00B751F8" w:rsidTr="00337401">
        <w:tc>
          <w:tcPr>
            <w:tcW w:w="3348" w:type="dxa"/>
            <w:tcBorders>
              <w:top w:val="nil"/>
              <w:bottom w:val="nil"/>
            </w:tcBorders>
          </w:tcPr>
          <w:p w:rsidR="00B751F8" w:rsidRDefault="00B751F8" w:rsidP="00337401">
            <w:r>
              <w:t>Б) Хищничество</w:t>
            </w:r>
          </w:p>
        </w:tc>
        <w:tc>
          <w:tcPr>
            <w:tcW w:w="6223" w:type="dxa"/>
          </w:tcPr>
          <w:p w:rsidR="00B751F8" w:rsidRDefault="00B751F8" w:rsidP="00337401">
            <w:r>
              <w:t>2) Клубеньки на корнях бобовых растений</w:t>
            </w:r>
          </w:p>
        </w:tc>
      </w:tr>
      <w:tr w:rsidR="00B751F8" w:rsidTr="00337401">
        <w:tc>
          <w:tcPr>
            <w:tcW w:w="3348" w:type="dxa"/>
            <w:tcBorders>
              <w:top w:val="nil"/>
              <w:bottom w:val="nil"/>
            </w:tcBorders>
          </w:tcPr>
          <w:p w:rsidR="00B751F8" w:rsidRDefault="00B751F8" w:rsidP="00337401">
            <w:r>
              <w:t>В) Симбиоз</w:t>
            </w:r>
          </w:p>
        </w:tc>
        <w:tc>
          <w:tcPr>
            <w:tcW w:w="6223" w:type="dxa"/>
          </w:tcPr>
          <w:p w:rsidR="00B751F8" w:rsidRDefault="00B751F8" w:rsidP="00337401">
            <w:r>
              <w:t>3) Землеройка в погоне за жужелицей</w:t>
            </w:r>
          </w:p>
        </w:tc>
      </w:tr>
      <w:tr w:rsidR="00B751F8" w:rsidTr="00337401">
        <w:tc>
          <w:tcPr>
            <w:tcW w:w="3348" w:type="dxa"/>
            <w:tcBorders>
              <w:top w:val="nil"/>
              <w:bottom w:val="nil"/>
            </w:tcBorders>
          </w:tcPr>
          <w:p w:rsidR="00B751F8" w:rsidRDefault="00B751F8" w:rsidP="00337401"/>
        </w:tc>
        <w:tc>
          <w:tcPr>
            <w:tcW w:w="6223" w:type="dxa"/>
          </w:tcPr>
          <w:p w:rsidR="00B751F8" w:rsidRDefault="00B751F8" w:rsidP="00337401">
            <w:r>
              <w:t>4) Дятел на стволе сухого дерева</w:t>
            </w:r>
          </w:p>
        </w:tc>
      </w:tr>
      <w:tr w:rsidR="00B751F8" w:rsidTr="00337401">
        <w:tc>
          <w:tcPr>
            <w:tcW w:w="3348" w:type="dxa"/>
            <w:tcBorders>
              <w:top w:val="nil"/>
              <w:bottom w:val="nil"/>
            </w:tcBorders>
          </w:tcPr>
          <w:p w:rsidR="00B751F8" w:rsidRDefault="00B751F8" w:rsidP="00337401"/>
        </w:tc>
        <w:tc>
          <w:tcPr>
            <w:tcW w:w="6223" w:type="dxa"/>
          </w:tcPr>
          <w:p w:rsidR="00B751F8" w:rsidRDefault="00B751F8" w:rsidP="00337401">
            <w:r>
              <w:t>5) Масленок в сосновом лесу</w:t>
            </w:r>
          </w:p>
        </w:tc>
      </w:tr>
      <w:tr w:rsidR="00B751F8" w:rsidTr="00337401">
        <w:tc>
          <w:tcPr>
            <w:tcW w:w="3348" w:type="dxa"/>
            <w:tcBorders>
              <w:top w:val="nil"/>
            </w:tcBorders>
          </w:tcPr>
          <w:p w:rsidR="00B751F8" w:rsidRDefault="00B751F8" w:rsidP="00337401"/>
        </w:tc>
        <w:tc>
          <w:tcPr>
            <w:tcW w:w="6223" w:type="dxa"/>
          </w:tcPr>
          <w:p w:rsidR="00B751F8" w:rsidRDefault="00B751F8" w:rsidP="00337401">
            <w:r>
              <w:t>6) Синицы и воробьи зимой на кормушке</w:t>
            </w:r>
          </w:p>
        </w:tc>
      </w:tr>
    </w:tbl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Default="005A124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36443" w:rsidRDefault="00436443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36443" w:rsidRDefault="00436443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36443" w:rsidRDefault="00436443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477B25" w:rsidRDefault="00477B25" w:rsidP="00436443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color w:val="000000"/>
        </w:rPr>
      </w:pPr>
    </w:p>
    <w:p w:rsidR="005A1245" w:rsidRPr="00B751F8" w:rsidRDefault="005A1245" w:rsidP="005A124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751F8">
        <w:rPr>
          <w:b/>
          <w:bCs/>
          <w:sz w:val="28"/>
          <w:szCs w:val="28"/>
        </w:rPr>
        <w:lastRenderedPageBreak/>
        <w:t>Контрольная работа по биологии 9 класс</w:t>
      </w:r>
    </w:p>
    <w:p w:rsidR="005A1245" w:rsidRPr="00B751F8" w:rsidRDefault="005A1245" w:rsidP="005A12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751F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Закономерности наследования</w:t>
      </w:r>
      <w:r w:rsidRPr="00B751F8">
        <w:rPr>
          <w:b/>
          <w:bCs/>
          <w:sz w:val="28"/>
          <w:szCs w:val="28"/>
        </w:rPr>
        <w:t>»</w:t>
      </w:r>
    </w:p>
    <w:p w:rsidR="005A1245" w:rsidRDefault="005A1245" w:rsidP="005A1245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 w:rsidRPr="00AA3DE7">
        <w:rPr>
          <w:rStyle w:val="c12"/>
          <w:b/>
          <w:color w:val="000000"/>
        </w:rPr>
        <w:t>Часть А.</w:t>
      </w:r>
      <w:r>
        <w:rPr>
          <w:rStyle w:val="c12"/>
          <w:color w:val="000000"/>
        </w:rPr>
        <w:t xml:space="preserve">  К каждому заданию дается 4 варианта ответа, из которых только один правильный. За выполнение каждого задания - 1 балл.</w:t>
      </w:r>
    </w:p>
    <w:p w:rsidR="005A1245" w:rsidRDefault="005A1245" w:rsidP="00ED44E7">
      <w:pPr>
        <w:numPr>
          <w:ilvl w:val="0"/>
          <w:numId w:val="4"/>
        </w:numPr>
        <w:shd w:val="clear" w:color="auto" w:fill="FFFFFF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Свойство всех живых организмов передавать свои признаки  и свойства из  поколения в поколения  называется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А. Чистыми линиями                          Б. Моногибридным  скрещиванием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В. Наследственностью                        Г. Изменчивостью</w:t>
      </w:r>
    </w:p>
    <w:p w:rsidR="005A1245" w:rsidRDefault="005A1245" w:rsidP="00ED44E7">
      <w:pPr>
        <w:numPr>
          <w:ilvl w:val="0"/>
          <w:numId w:val="5"/>
        </w:numPr>
        <w:shd w:val="clear" w:color="auto" w:fill="FFFFFF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Элементарной  единицей наследственности называется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А. Наследственностью                        Б. Ген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В. Изменчивостью                               Г. Генетикой</w:t>
      </w:r>
    </w:p>
    <w:p w:rsidR="005A1245" w:rsidRDefault="005A1245" w:rsidP="00ED44E7">
      <w:pPr>
        <w:numPr>
          <w:ilvl w:val="0"/>
          <w:numId w:val="6"/>
        </w:numPr>
        <w:shd w:val="clear" w:color="auto" w:fill="FFFFFF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>Группа организмов, имеющих некоторые признаки, которые полностью передаются потомству в силу генетической однородности всех особе</w:t>
      </w:r>
      <w:r w:rsidR="00436443">
        <w:rPr>
          <w:rStyle w:val="c12"/>
          <w:color w:val="000000"/>
          <w:shd w:val="clear" w:color="auto" w:fill="FFFFFF"/>
        </w:rPr>
        <w:t>й</w:t>
      </w:r>
      <w:r>
        <w:rPr>
          <w:rStyle w:val="c12"/>
          <w:color w:val="000000"/>
          <w:shd w:val="clear" w:color="auto" w:fill="FFFFFF"/>
        </w:rPr>
        <w:t xml:space="preserve"> называется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>А.Чистыми линиями                            Б. Моногибридным скрещиванием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 xml:space="preserve">В. </w:t>
      </w:r>
      <w:proofErr w:type="spellStart"/>
      <w:r>
        <w:rPr>
          <w:rStyle w:val="c12"/>
          <w:color w:val="000000"/>
          <w:shd w:val="clear" w:color="auto" w:fill="FFFFFF"/>
        </w:rPr>
        <w:t>Гомозиготами</w:t>
      </w:r>
      <w:proofErr w:type="spellEnd"/>
      <w:r>
        <w:rPr>
          <w:rStyle w:val="c12"/>
          <w:color w:val="000000"/>
          <w:shd w:val="clear" w:color="auto" w:fill="FFFFFF"/>
        </w:rPr>
        <w:t xml:space="preserve">                                   Г. </w:t>
      </w:r>
      <w:proofErr w:type="spellStart"/>
      <w:r>
        <w:rPr>
          <w:rStyle w:val="c12"/>
          <w:color w:val="000000"/>
          <w:shd w:val="clear" w:color="auto" w:fill="FFFFFF"/>
        </w:rPr>
        <w:t>Гетерозиготы</w:t>
      </w:r>
      <w:proofErr w:type="spellEnd"/>
    </w:p>
    <w:p w:rsidR="005A1245" w:rsidRDefault="005A1245" w:rsidP="00ED44E7">
      <w:pPr>
        <w:numPr>
          <w:ilvl w:val="0"/>
          <w:numId w:val="7"/>
        </w:numPr>
        <w:shd w:val="clear" w:color="auto" w:fill="FFFFFF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 xml:space="preserve">Гибридный организм, имеющий разные аллели одного гена  и развивающийся из </w:t>
      </w:r>
      <w:proofErr w:type="spellStart"/>
      <w:r>
        <w:rPr>
          <w:rStyle w:val="c12"/>
          <w:color w:val="000000"/>
          <w:shd w:val="clear" w:color="auto" w:fill="FFFFFF"/>
        </w:rPr>
        <w:t>гетерозиготы</w:t>
      </w:r>
      <w:proofErr w:type="spellEnd"/>
      <w:r>
        <w:rPr>
          <w:rStyle w:val="c12"/>
          <w:color w:val="000000"/>
          <w:shd w:val="clear" w:color="auto" w:fill="FFFFFF"/>
        </w:rPr>
        <w:t xml:space="preserve"> называется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А. Наследственность                           Б. Гомозиготными организмами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В. Изменчивость                                  Г. Гетерозиготными организмами</w:t>
      </w:r>
    </w:p>
    <w:p w:rsidR="005A1245" w:rsidRDefault="005A1245" w:rsidP="00ED44E7">
      <w:pPr>
        <w:numPr>
          <w:ilvl w:val="0"/>
          <w:numId w:val="8"/>
        </w:numPr>
        <w:shd w:val="clear" w:color="auto" w:fill="FFFFFF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Гены, ответственные за развитие одного признака называются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А. Гомозиготными                               Б. Аллельными генами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В. Чистыми линиями                           Г. Гетерозиготными</w:t>
      </w:r>
    </w:p>
    <w:p w:rsidR="005A1245" w:rsidRDefault="005A1245" w:rsidP="00ED44E7">
      <w:pPr>
        <w:numPr>
          <w:ilvl w:val="0"/>
          <w:numId w:val="9"/>
        </w:numPr>
        <w:shd w:val="clear" w:color="auto" w:fill="FFFFFF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2"/>
          <w:color w:val="000000"/>
          <w:shd w:val="clear" w:color="auto" w:fill="FFFFFF"/>
        </w:rPr>
        <w:t>Признак, не проявляющийся у гетерозиготных особей вследствие подавления проявления рецессивного аллели  называется</w:t>
      </w:r>
      <w:proofErr w:type="gramEnd"/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>А. Доминантный                                  Б. Рецессивный  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  <w:shd w:val="clear" w:color="auto" w:fill="FFFFFF"/>
        </w:rPr>
        <w:t>В. Наследственность                            Г. Наследственность</w:t>
      </w:r>
    </w:p>
    <w:p w:rsidR="005A1245" w:rsidRDefault="005A1245" w:rsidP="00ED44E7">
      <w:pPr>
        <w:numPr>
          <w:ilvl w:val="0"/>
          <w:numId w:val="10"/>
        </w:numPr>
        <w:shd w:val="clear" w:color="auto" w:fill="FFFFFF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 xml:space="preserve">При образовании гамет в каждую из них </w:t>
      </w:r>
      <w:proofErr w:type="gramStart"/>
      <w:r>
        <w:rPr>
          <w:rStyle w:val="c12"/>
          <w:color w:val="000000"/>
        </w:rPr>
        <w:t>попадает  только один из двух аллельных  генов называют</w:t>
      </w:r>
      <w:proofErr w:type="gramEnd"/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А.Моногибридным скрещиванием    Б. Гибридологическим методом</w:t>
      </w:r>
    </w:p>
    <w:p w:rsidR="005A1245" w:rsidRDefault="005A1245" w:rsidP="005A1245">
      <w:pPr>
        <w:pStyle w:val="c7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color w:val="000000"/>
        </w:rPr>
        <w:t>В. Генетикой                                         Г. Законом  чистоты гамет</w:t>
      </w:r>
    </w:p>
    <w:p w:rsidR="00E23053" w:rsidRPr="00AA3DE7" w:rsidRDefault="005A1245" w:rsidP="00EC5548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c27"/>
          <w:b/>
          <w:color w:val="000000"/>
        </w:rPr>
      </w:pPr>
      <w:r w:rsidRPr="00AA3DE7">
        <w:rPr>
          <w:rStyle w:val="c12"/>
          <w:b/>
          <w:color w:val="000000"/>
        </w:rPr>
        <w:t xml:space="preserve">Часть </w:t>
      </w:r>
      <w:r w:rsidR="00436443" w:rsidRPr="00AA3DE7">
        <w:rPr>
          <w:rStyle w:val="c12"/>
          <w:b/>
          <w:color w:val="000000"/>
        </w:rPr>
        <w:t>В</w:t>
      </w:r>
      <w:r w:rsidRPr="00AA3DE7">
        <w:rPr>
          <w:rStyle w:val="c27"/>
          <w:b/>
          <w:color w:val="000000"/>
        </w:rPr>
        <w:t xml:space="preserve">. </w:t>
      </w:r>
    </w:p>
    <w:p w:rsidR="00EC5548" w:rsidRPr="00EC5548" w:rsidRDefault="00E23053" w:rsidP="00EC5548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rStyle w:val="c27"/>
          <w:color w:val="000000"/>
        </w:rPr>
        <w:t>1.</w:t>
      </w:r>
      <w:r w:rsidR="00EC5548" w:rsidRPr="00EC5548">
        <w:rPr>
          <w:color w:val="000000"/>
        </w:rPr>
        <w:t>Вставьте в текст пропущенные определения из предло</w:t>
      </w:r>
      <w:r w:rsidR="00EC5548" w:rsidRPr="00EC5548">
        <w:rPr>
          <w:color w:val="000000"/>
        </w:rPr>
        <w:softHyphen/>
        <w:t>женного перечня, используя для этого цифровые обозначения. Запишите в текст цифры выбранных ответов, а затем получившу</w:t>
      </w:r>
      <w:r w:rsidR="00EC5548" w:rsidRPr="00EC5548">
        <w:rPr>
          <w:color w:val="000000"/>
        </w:rPr>
        <w:softHyphen/>
        <w:t>юся последовательность цифр (по тексту) впишите в приведенную ниже таблицу.</w:t>
      </w:r>
    </w:p>
    <w:p w:rsidR="00EC5548" w:rsidRPr="00EC5548" w:rsidRDefault="00EC5548" w:rsidP="00EC5548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C5548">
        <w:rPr>
          <w:color w:val="000000"/>
        </w:rPr>
        <w:t>Гены, расположенные в одинаковых участках______ (А) хромосом и отвечающие за развитие одного и того же признака, называются _________________________ (Б) генами. Тот из них, который проявляется у гибридов (т. е. преобладающий), называется __________________ (В), а подавляемый _______________________________(Г).</w:t>
      </w:r>
    </w:p>
    <w:p w:rsidR="00EC5548" w:rsidRPr="00EC5548" w:rsidRDefault="00EC5548" w:rsidP="00EC5548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C5548">
        <w:rPr>
          <w:color w:val="000000"/>
        </w:rPr>
        <w:t>Термины</w:t>
      </w:r>
    </w:p>
    <w:p w:rsidR="00EC5548" w:rsidRPr="00EC5548" w:rsidRDefault="00EC5548" w:rsidP="00EC5548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C5548">
        <w:rPr>
          <w:color w:val="000000"/>
        </w:rPr>
        <w:t>1)  моногибридный</w:t>
      </w:r>
      <w:proofErr w:type="gramStart"/>
      <w:r w:rsidRPr="00EC5548">
        <w:rPr>
          <w:color w:val="000000"/>
        </w:rPr>
        <w:t>2</w:t>
      </w:r>
      <w:proofErr w:type="gramEnd"/>
      <w:r w:rsidRPr="00EC5548">
        <w:rPr>
          <w:color w:val="000000"/>
        </w:rPr>
        <w:t>)  аллельный3)  гомологичный4)  рецессивный</w:t>
      </w:r>
    </w:p>
    <w:p w:rsidR="00EC5548" w:rsidRPr="00EC5548" w:rsidRDefault="00EC5548" w:rsidP="00EC5548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C5548">
        <w:rPr>
          <w:color w:val="000000"/>
        </w:rPr>
        <w:t>5)  гибридный</w:t>
      </w:r>
      <w:proofErr w:type="gramStart"/>
      <w:r w:rsidRPr="00EC5548">
        <w:rPr>
          <w:color w:val="000000"/>
        </w:rPr>
        <w:t>6</w:t>
      </w:r>
      <w:proofErr w:type="gramEnd"/>
      <w:r w:rsidRPr="00EC5548">
        <w:rPr>
          <w:color w:val="000000"/>
        </w:rPr>
        <w:t>)  доминантный</w:t>
      </w:r>
    </w:p>
    <w:p w:rsid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E23053">
        <w:rPr>
          <w:color w:val="000000"/>
        </w:rPr>
        <w:t>2. Определить аллельные гены</w:t>
      </w: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Pr="00E23053">
        <w:rPr>
          <w:color w:val="000000"/>
        </w:rPr>
        <w:t>.</w:t>
      </w:r>
      <w:proofErr w:type="gramEnd"/>
      <w:r w:rsidRPr="00E23053">
        <w:rPr>
          <w:color w:val="000000"/>
        </w:rPr>
        <w:t xml:space="preserve"> карие глаза и узкие глаза</w:t>
      </w: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color w:val="000000"/>
        </w:rPr>
        <w:t>Б.</w:t>
      </w:r>
      <w:r w:rsidRPr="00E23053">
        <w:rPr>
          <w:color w:val="000000"/>
        </w:rPr>
        <w:t xml:space="preserve"> темные волосы и жесткие волосы</w:t>
      </w: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color w:val="000000"/>
        </w:rPr>
        <w:t>В.</w:t>
      </w:r>
      <w:r w:rsidRPr="00E23053">
        <w:rPr>
          <w:color w:val="000000"/>
        </w:rPr>
        <w:t xml:space="preserve"> карие глаза и голубые глаза</w:t>
      </w:r>
    </w:p>
    <w:p w:rsid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E23053">
        <w:rPr>
          <w:color w:val="000000"/>
        </w:rPr>
        <w:t>3. Определите среди перечисленных генотипов гомозиготный доминантный генотип</w:t>
      </w: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color w:val="000000"/>
        </w:rPr>
        <w:t>А.</w:t>
      </w:r>
      <w:r w:rsidRPr="00E23053">
        <w:rPr>
          <w:color w:val="000000"/>
        </w:rPr>
        <w:t xml:space="preserve"> АА</w:t>
      </w:r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color w:val="000000"/>
        </w:rPr>
        <w:t xml:space="preserve">Б. </w:t>
      </w:r>
      <w:proofErr w:type="spellStart"/>
      <w:r w:rsidRPr="00E23053">
        <w:rPr>
          <w:color w:val="000000"/>
        </w:rPr>
        <w:t>Вв</w:t>
      </w:r>
      <w:proofErr w:type="spellEnd"/>
    </w:p>
    <w:p w:rsidR="00E23053" w:rsidRPr="00E23053" w:rsidRDefault="00E23053" w:rsidP="00E23053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proofErr w:type="spellStart"/>
      <w:r>
        <w:rPr>
          <w:color w:val="000000"/>
        </w:rPr>
        <w:t>В.</w:t>
      </w:r>
      <w:r w:rsidRPr="00E23053">
        <w:rPr>
          <w:color w:val="000000"/>
        </w:rPr>
        <w:t>сс</w:t>
      </w:r>
      <w:proofErr w:type="spellEnd"/>
    </w:p>
    <w:p w:rsidR="00EC5548" w:rsidRPr="00E23053" w:rsidRDefault="00EC5548" w:rsidP="00E23053">
      <w:pPr>
        <w:shd w:val="clear" w:color="auto" w:fill="FFFFFF"/>
        <w:textAlignment w:val="baseline"/>
        <w:rPr>
          <w:rFonts w:asciiTheme="minorHAnsi" w:hAnsiTheme="minorHAnsi"/>
          <w:color w:val="000000"/>
        </w:rPr>
      </w:pPr>
    </w:p>
    <w:p w:rsidR="00247287" w:rsidRDefault="00247287" w:rsidP="00EC5548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</w:p>
    <w:p w:rsidR="003F3555" w:rsidRPr="004F11A6" w:rsidRDefault="00F327C1" w:rsidP="00F327C1">
      <w:pPr>
        <w:pStyle w:val="a3"/>
        <w:tabs>
          <w:tab w:val="left" w:pos="28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1A6">
        <w:rPr>
          <w:rFonts w:ascii="Times New Roman" w:hAnsi="Times New Roman"/>
          <w:b/>
          <w:sz w:val="28"/>
          <w:szCs w:val="28"/>
        </w:rPr>
        <w:lastRenderedPageBreak/>
        <w:t>Промежуточная контрольная</w:t>
      </w:r>
      <w:r w:rsidR="003F3555" w:rsidRPr="004F11A6">
        <w:rPr>
          <w:rFonts w:ascii="Times New Roman" w:hAnsi="Times New Roman"/>
          <w:b/>
          <w:sz w:val="28"/>
          <w:szCs w:val="28"/>
        </w:rPr>
        <w:t xml:space="preserve"> работа по биологии</w:t>
      </w:r>
      <w:r w:rsidRPr="004F11A6">
        <w:rPr>
          <w:rFonts w:ascii="Times New Roman" w:hAnsi="Times New Roman"/>
          <w:b/>
          <w:sz w:val="28"/>
          <w:szCs w:val="28"/>
        </w:rPr>
        <w:t xml:space="preserve"> 9</w:t>
      </w:r>
      <w:r w:rsidR="003F3555" w:rsidRPr="004F11A6">
        <w:rPr>
          <w:rFonts w:ascii="Times New Roman" w:hAnsi="Times New Roman"/>
          <w:b/>
          <w:sz w:val="28"/>
          <w:szCs w:val="28"/>
        </w:rPr>
        <w:t xml:space="preserve"> класс.</w:t>
      </w:r>
    </w:p>
    <w:p w:rsidR="003F3555" w:rsidRPr="004F11A6" w:rsidRDefault="003F3555" w:rsidP="00F327C1">
      <w:pPr>
        <w:pStyle w:val="a3"/>
        <w:tabs>
          <w:tab w:val="left" w:pos="28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555" w:rsidRPr="003F3555" w:rsidRDefault="003F3555" w:rsidP="00F327C1">
      <w:pPr>
        <w:tabs>
          <w:tab w:val="left" w:pos="2800"/>
        </w:tabs>
        <w:jc w:val="both"/>
      </w:pPr>
      <w:r>
        <w:rPr>
          <w:b/>
        </w:rPr>
        <w:t>1.</w:t>
      </w:r>
      <w:r w:rsidRPr="00AA3DE7">
        <w:rPr>
          <w:b/>
        </w:rPr>
        <w:t>Часть А</w:t>
      </w:r>
    </w:p>
    <w:p w:rsidR="003F3555" w:rsidRPr="003F3555" w:rsidRDefault="003F3555" w:rsidP="00F327C1">
      <w:pPr>
        <w:tabs>
          <w:tab w:val="left" w:pos="2800"/>
        </w:tabs>
        <w:jc w:val="both"/>
      </w:pPr>
      <w:r w:rsidRPr="003F3555">
        <w:rPr>
          <w:color w:val="000000"/>
        </w:rPr>
        <w:t>Дать определение терминам:</w:t>
      </w:r>
    </w:p>
    <w:p w:rsidR="003F3555" w:rsidRPr="003F3555" w:rsidRDefault="003F3555" w:rsidP="00F327C1">
      <w:pPr>
        <w:pStyle w:val="a4"/>
        <w:tabs>
          <w:tab w:val="left" w:pos="2800"/>
        </w:tabs>
        <w:spacing w:before="0" w:beforeAutospacing="0" w:after="0" w:afterAutospacing="0" w:line="276" w:lineRule="auto"/>
        <w:rPr>
          <w:bCs/>
          <w:i/>
          <w:iCs/>
          <w:color w:val="000000"/>
        </w:rPr>
      </w:pPr>
      <w:r w:rsidRPr="003F3555">
        <w:rPr>
          <w:bCs/>
          <w:i/>
          <w:iCs/>
          <w:color w:val="000000"/>
        </w:rPr>
        <w:t>Хлоропласт–</w:t>
      </w:r>
    </w:p>
    <w:p w:rsidR="003F3555" w:rsidRPr="003F3555" w:rsidRDefault="003F3555" w:rsidP="00F327C1">
      <w:pPr>
        <w:pStyle w:val="a4"/>
        <w:tabs>
          <w:tab w:val="left" w:pos="2800"/>
        </w:tabs>
        <w:spacing w:before="0" w:beforeAutospacing="0" w:after="0" w:afterAutospacing="0" w:line="276" w:lineRule="auto"/>
        <w:rPr>
          <w:bCs/>
          <w:i/>
          <w:iCs/>
          <w:color w:val="000000"/>
        </w:rPr>
      </w:pPr>
      <w:r w:rsidRPr="003F3555">
        <w:rPr>
          <w:bCs/>
          <w:i/>
          <w:iCs/>
          <w:color w:val="000000"/>
        </w:rPr>
        <w:t>Цитоплазма –</w:t>
      </w:r>
    </w:p>
    <w:p w:rsidR="003F3555" w:rsidRPr="003F3555" w:rsidRDefault="003F3555" w:rsidP="00F327C1">
      <w:pPr>
        <w:pStyle w:val="a4"/>
        <w:tabs>
          <w:tab w:val="left" w:pos="2800"/>
        </w:tabs>
        <w:spacing w:before="0" w:beforeAutospacing="0" w:after="0" w:afterAutospacing="0" w:line="276" w:lineRule="auto"/>
        <w:rPr>
          <w:color w:val="000000"/>
        </w:rPr>
      </w:pPr>
      <w:r w:rsidRPr="003F3555">
        <w:rPr>
          <w:bCs/>
          <w:i/>
          <w:iCs/>
          <w:color w:val="000000"/>
        </w:rPr>
        <w:t>Метаболизм -</w:t>
      </w:r>
    </w:p>
    <w:p w:rsidR="003F3555" w:rsidRPr="003F3555" w:rsidRDefault="003F3555" w:rsidP="00F327C1">
      <w:pPr>
        <w:pStyle w:val="a4"/>
        <w:tabs>
          <w:tab w:val="left" w:pos="2800"/>
        </w:tabs>
        <w:spacing w:before="0" w:beforeAutospacing="0" w:after="0" w:afterAutospacing="0" w:line="276" w:lineRule="auto"/>
        <w:rPr>
          <w:color w:val="000000"/>
        </w:rPr>
      </w:pPr>
      <w:r w:rsidRPr="003F3555">
        <w:rPr>
          <w:bCs/>
          <w:i/>
          <w:iCs/>
          <w:color w:val="000000"/>
        </w:rPr>
        <w:t xml:space="preserve">Фотосинтез - </w:t>
      </w:r>
    </w:p>
    <w:p w:rsidR="003F3555" w:rsidRPr="003F3555" w:rsidRDefault="003F3555" w:rsidP="00F327C1">
      <w:pPr>
        <w:pStyle w:val="a4"/>
        <w:tabs>
          <w:tab w:val="left" w:pos="2800"/>
        </w:tabs>
        <w:spacing w:before="0" w:beforeAutospacing="0" w:after="0" w:afterAutospacing="0"/>
        <w:rPr>
          <w:color w:val="000000"/>
        </w:rPr>
      </w:pPr>
      <w:r w:rsidRPr="003F3555">
        <w:rPr>
          <w:color w:val="000000"/>
        </w:rPr>
        <w:t>2.Нарисовать растительную клетку и подписать на рисунке ее органоиды.</w:t>
      </w:r>
    </w:p>
    <w:p w:rsidR="003F3555" w:rsidRPr="003F3555" w:rsidRDefault="003F3555" w:rsidP="00F327C1">
      <w:pPr>
        <w:pStyle w:val="a4"/>
        <w:tabs>
          <w:tab w:val="left" w:pos="2800"/>
        </w:tabs>
        <w:rPr>
          <w:color w:val="000000"/>
        </w:rPr>
      </w:pPr>
      <w:r w:rsidRPr="003F3555">
        <w:rPr>
          <w:color w:val="000000"/>
        </w:rPr>
        <w:t>3.Какие методы применяют селекционеры при выведении новых сортов растений и пород животных в наше время?</w:t>
      </w:r>
    </w:p>
    <w:p w:rsidR="003F3555" w:rsidRPr="003F3555" w:rsidRDefault="003F3555" w:rsidP="00F327C1">
      <w:pPr>
        <w:pStyle w:val="a4"/>
        <w:tabs>
          <w:tab w:val="left" w:pos="2800"/>
        </w:tabs>
        <w:rPr>
          <w:color w:val="000000"/>
        </w:rPr>
      </w:pPr>
      <w:r w:rsidRPr="003F3555">
        <w:rPr>
          <w:color w:val="000000"/>
        </w:rPr>
        <w:t>4.Какой вред организму причиняют никотин, алкоголь и наркотики. Почему у людей, подверженным вредным привычкам, часто рождаются больные дети?</w:t>
      </w:r>
    </w:p>
    <w:p w:rsidR="003F3555" w:rsidRPr="003F3555" w:rsidRDefault="003F3555" w:rsidP="00F327C1">
      <w:pPr>
        <w:pStyle w:val="a4"/>
        <w:tabs>
          <w:tab w:val="left" w:pos="2800"/>
        </w:tabs>
        <w:rPr>
          <w:color w:val="000000"/>
        </w:rPr>
      </w:pPr>
      <w:r w:rsidRPr="003F3555">
        <w:rPr>
          <w:color w:val="000000"/>
        </w:rPr>
        <w:t>5.Если в лиственном лесу уничтожить насекомых с помощью ядохимикатов, то к каким изменениям это приведет?</w:t>
      </w:r>
    </w:p>
    <w:p w:rsidR="003F3555" w:rsidRPr="003F3555" w:rsidRDefault="003F3555" w:rsidP="00F327C1">
      <w:pPr>
        <w:pStyle w:val="a4"/>
        <w:tabs>
          <w:tab w:val="left" w:pos="2800"/>
        </w:tabs>
        <w:rPr>
          <w:color w:val="000000"/>
        </w:rPr>
      </w:pPr>
      <w:r w:rsidRPr="003F3555">
        <w:rPr>
          <w:color w:val="000000"/>
        </w:rPr>
        <w:t>6.Перечислите основные современные экологические проблемы.</w:t>
      </w:r>
    </w:p>
    <w:p w:rsidR="003F3555" w:rsidRPr="003F3555" w:rsidRDefault="003F3555" w:rsidP="00F327C1">
      <w:pPr>
        <w:pStyle w:val="a4"/>
        <w:tabs>
          <w:tab w:val="left" w:pos="2800"/>
        </w:tabs>
        <w:rPr>
          <w:color w:val="000000"/>
        </w:rPr>
      </w:pPr>
      <w:r w:rsidRPr="00AA3DE7">
        <w:rPr>
          <w:b/>
          <w:bCs/>
          <w:color w:val="000000"/>
        </w:rPr>
        <w:t>Часть В</w:t>
      </w:r>
      <w:r w:rsidRPr="003F3555">
        <w:rPr>
          <w:bCs/>
          <w:color w:val="000000"/>
        </w:rPr>
        <w:t>.</w:t>
      </w:r>
      <w:r w:rsidRPr="003F3555">
        <w:rPr>
          <w:color w:val="000000"/>
        </w:rPr>
        <w:t>Установите соответствие между процессом пищеварения и отделом пищеварительного канала, в котором он протекает у человека.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1"/>
        <w:gridCol w:w="4704"/>
      </w:tblGrid>
      <w:tr w:rsidR="003F3555" w:rsidRPr="003F3555" w:rsidTr="00155268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jc w:val="center"/>
              <w:rPr>
                <w:color w:val="2E2E2E"/>
              </w:rPr>
            </w:pPr>
            <w:r w:rsidRPr="003F3555">
              <w:rPr>
                <w:bCs/>
                <w:color w:val="2E2E2E"/>
              </w:rPr>
              <w:t>Процесс пищеварения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jc w:val="center"/>
              <w:rPr>
                <w:color w:val="2E2E2E"/>
              </w:rPr>
            </w:pPr>
            <w:r w:rsidRPr="003F3555">
              <w:rPr>
                <w:bCs/>
                <w:color w:val="2E2E2E"/>
              </w:rPr>
              <w:t>Отдел пищеварительного тракта</w:t>
            </w:r>
          </w:p>
        </w:tc>
      </w:tr>
      <w:tr w:rsidR="003F3555" w:rsidRPr="003F3555" w:rsidTr="00155268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А) опробование и измельчение пищи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1) ротовая полость</w:t>
            </w:r>
          </w:p>
        </w:tc>
      </w:tr>
      <w:tr w:rsidR="003F3555" w:rsidRPr="003F3555" w:rsidTr="00155268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Б) первичное расщепление белков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2) желудок</w:t>
            </w:r>
          </w:p>
        </w:tc>
      </w:tr>
      <w:tr w:rsidR="003F3555" w:rsidRPr="003F3555" w:rsidTr="00155268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В) всасывание питательных веществ микроворсинками эпителия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3) тонкий кишечник</w:t>
            </w:r>
          </w:p>
        </w:tc>
      </w:tr>
      <w:tr w:rsidR="003F3555" w:rsidRPr="003F3555" w:rsidTr="00155268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Г) завершение расщепления белков, жиров и углеводов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 </w:t>
            </w:r>
          </w:p>
        </w:tc>
      </w:tr>
      <w:tr w:rsidR="003F3555" w:rsidRPr="003F3555" w:rsidTr="00155268"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after="180"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Д) первичное расщепление углеводов</w:t>
            </w:r>
          </w:p>
        </w:tc>
        <w:tc>
          <w:tcPr>
            <w:tcW w:w="6133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3555" w:rsidRPr="003F3555" w:rsidRDefault="003F3555" w:rsidP="00F327C1">
            <w:pPr>
              <w:tabs>
                <w:tab w:val="left" w:pos="2800"/>
              </w:tabs>
              <w:spacing w:line="360" w:lineRule="atLeast"/>
              <w:rPr>
                <w:color w:val="2E2E2E"/>
              </w:rPr>
            </w:pPr>
            <w:r w:rsidRPr="003F3555">
              <w:rPr>
                <w:color w:val="2E2E2E"/>
              </w:rPr>
              <w:t> </w:t>
            </w:r>
          </w:p>
        </w:tc>
      </w:tr>
    </w:tbl>
    <w:p w:rsidR="003F3555" w:rsidRPr="003F3555" w:rsidRDefault="003F3555" w:rsidP="00F327C1">
      <w:pPr>
        <w:pStyle w:val="a4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ind w:left="720"/>
        <w:rPr>
          <w:rStyle w:val="a8"/>
          <w:b w:val="0"/>
          <w:bCs w:val="0"/>
          <w:color w:val="2E2E2E"/>
        </w:rPr>
      </w:pPr>
    </w:p>
    <w:p w:rsidR="003F3555" w:rsidRPr="003F3555" w:rsidRDefault="003F3555" w:rsidP="00F327C1">
      <w:pPr>
        <w:pStyle w:val="a4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ind w:left="720"/>
        <w:rPr>
          <w:rStyle w:val="a8"/>
          <w:b w:val="0"/>
          <w:bCs w:val="0"/>
          <w:color w:val="2E2E2E"/>
        </w:rPr>
      </w:pPr>
    </w:p>
    <w:p w:rsidR="003F3555" w:rsidRPr="003F3555" w:rsidRDefault="003F3555" w:rsidP="00F327C1">
      <w:pPr>
        <w:pStyle w:val="a4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3F3555" w:rsidRPr="003F3555" w:rsidRDefault="003F3555" w:rsidP="00F327C1">
      <w:pPr>
        <w:pStyle w:val="a4"/>
        <w:shd w:val="clear" w:color="auto" w:fill="FFFFFF"/>
        <w:tabs>
          <w:tab w:val="left" w:pos="2800"/>
        </w:tabs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3F3555" w:rsidRPr="003F3555" w:rsidRDefault="003F3555" w:rsidP="003F3555">
      <w:pPr>
        <w:pStyle w:val="a4"/>
        <w:shd w:val="clear" w:color="auto" w:fill="FFFFFF"/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3F3555" w:rsidRDefault="003F3555" w:rsidP="003F3555">
      <w:pPr>
        <w:pStyle w:val="a4"/>
        <w:shd w:val="clear" w:color="auto" w:fill="FFFFFF"/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F841A6" w:rsidRDefault="00F841A6" w:rsidP="003F3555">
      <w:pPr>
        <w:pStyle w:val="a4"/>
        <w:shd w:val="clear" w:color="auto" w:fill="FFFFFF"/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F841A6" w:rsidRDefault="00F841A6" w:rsidP="003F3555">
      <w:pPr>
        <w:pStyle w:val="a4"/>
        <w:shd w:val="clear" w:color="auto" w:fill="FFFFFF"/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F841A6" w:rsidRPr="0010759C" w:rsidRDefault="00F841A6" w:rsidP="00F841A6">
      <w:pPr>
        <w:jc w:val="center"/>
      </w:pPr>
      <w:r>
        <w:rPr>
          <w:b/>
          <w:bCs/>
        </w:rPr>
        <w:lastRenderedPageBreak/>
        <w:t>Биология</w:t>
      </w:r>
      <w:r w:rsidRPr="005101AB">
        <w:rPr>
          <w:b/>
          <w:bCs/>
        </w:rPr>
        <w:t xml:space="preserve"> 9 класс</w:t>
      </w:r>
    </w:p>
    <w:p w:rsidR="00F841A6" w:rsidRPr="00B3322E" w:rsidRDefault="00F841A6" w:rsidP="00F841A6">
      <w:pPr>
        <w:jc w:val="both"/>
        <w:rPr>
          <w:b/>
        </w:rPr>
      </w:pPr>
      <w:r>
        <w:rPr>
          <w:b/>
        </w:rPr>
        <w:t>Ключ к заданиям входной  к. р.</w:t>
      </w:r>
      <w:r w:rsidRPr="00FB2FF8">
        <w:rPr>
          <w:b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1526"/>
        <w:gridCol w:w="850"/>
        <w:gridCol w:w="1276"/>
        <w:gridCol w:w="1857"/>
      </w:tblGrid>
      <w:tr w:rsidR="00F841A6" w:rsidRPr="00FB2FF8" w:rsidTr="00155268"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Задание А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</w:p>
        </w:tc>
        <w:tc>
          <w:tcPr>
            <w:tcW w:w="127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Задание В</w:t>
            </w:r>
          </w:p>
        </w:tc>
        <w:tc>
          <w:tcPr>
            <w:tcW w:w="1857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</w:p>
        </w:tc>
      </w:tr>
      <w:tr w:rsidR="00F841A6" w:rsidRPr="00FB2FF8" w:rsidTr="00155268"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</w:t>
            </w:r>
          </w:p>
        </w:tc>
        <w:tc>
          <w:tcPr>
            <w:tcW w:w="1857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70%</w:t>
            </w:r>
          </w:p>
        </w:tc>
      </w:tr>
      <w:tr w:rsidR="00F841A6" w:rsidRPr="00FB2FF8" w:rsidTr="00155268"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2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2</w:t>
            </w:r>
          </w:p>
        </w:tc>
        <w:tc>
          <w:tcPr>
            <w:tcW w:w="1857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 резца</w:t>
            </w:r>
          </w:p>
        </w:tc>
      </w:tr>
      <w:tr w:rsidR="00F841A6" w:rsidRPr="00FB2FF8" w:rsidTr="00155268"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3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127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1857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Витамин Д</w:t>
            </w:r>
          </w:p>
        </w:tc>
      </w:tr>
      <w:tr w:rsidR="00F841A6" w:rsidRPr="00FB2FF8" w:rsidTr="00155268"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4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1857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 слоя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5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2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6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7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8</w:t>
            </w:r>
            <w:bookmarkStart w:id="6" w:name="_GoBack"/>
            <w:bookmarkEnd w:id="6"/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9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10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1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11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3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12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3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13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</w:tr>
      <w:tr w:rsidR="00F841A6" w:rsidRPr="00FB2FF8" w:rsidTr="00155268">
        <w:trPr>
          <w:gridAfter w:val="2"/>
          <w:wAfter w:w="3133" w:type="dxa"/>
        </w:trPr>
        <w:tc>
          <w:tcPr>
            <w:tcW w:w="1526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 w:rsidRPr="00FB2FF8">
              <w:t>14</w:t>
            </w:r>
          </w:p>
        </w:tc>
        <w:tc>
          <w:tcPr>
            <w:tcW w:w="850" w:type="dxa"/>
          </w:tcPr>
          <w:p w:rsidR="00F841A6" w:rsidRPr="00FB2FF8" w:rsidRDefault="00F841A6" w:rsidP="00155268">
            <w:pPr>
              <w:spacing w:line="276" w:lineRule="auto"/>
              <w:jc w:val="both"/>
            </w:pPr>
            <w:r>
              <w:t>2</w:t>
            </w:r>
          </w:p>
        </w:tc>
      </w:tr>
    </w:tbl>
    <w:p w:rsidR="003971D0" w:rsidRDefault="003971D0" w:rsidP="00F841A6">
      <w:pPr>
        <w:jc w:val="both"/>
        <w:rPr>
          <w:rFonts w:eastAsia="Georgia"/>
        </w:rPr>
      </w:pPr>
    </w:p>
    <w:p w:rsidR="00F841A6" w:rsidRDefault="00F841A6" w:rsidP="00F841A6">
      <w:pPr>
        <w:jc w:val="both"/>
      </w:pPr>
      <w:r>
        <w:rPr>
          <w:rFonts w:eastAsia="Georgia"/>
        </w:rPr>
        <w:t>Правила оценки работы учащегося</w:t>
      </w:r>
    </w:p>
    <w:p w:rsidR="003971D0" w:rsidRDefault="00F841A6" w:rsidP="00F841A6">
      <w:pPr>
        <w:jc w:val="both"/>
      </w:pPr>
      <w:r>
        <w:t xml:space="preserve">Всего 18 заданий, максимальное количество баллов 22. </w:t>
      </w:r>
    </w:p>
    <w:p w:rsidR="00F841A6" w:rsidRDefault="00F841A6" w:rsidP="00F841A6">
      <w:pPr>
        <w:jc w:val="both"/>
      </w:pPr>
      <w:r>
        <w:t>Часть</w:t>
      </w:r>
      <w:proofErr w:type="gramStart"/>
      <w:r>
        <w:t xml:space="preserve"> А</w:t>
      </w:r>
      <w:proofErr w:type="gramEnd"/>
      <w:r>
        <w:t xml:space="preserve"> по 1 баллу. Часть</w:t>
      </w:r>
      <w:proofErr w:type="gramStart"/>
      <w:r>
        <w:t xml:space="preserve"> В</w:t>
      </w:r>
      <w:proofErr w:type="gramEnd"/>
      <w:r>
        <w:t xml:space="preserve"> по 2 балла. </w:t>
      </w:r>
    </w:p>
    <w:p w:rsidR="003971D0" w:rsidRDefault="003971D0" w:rsidP="00F841A6">
      <w:pPr>
        <w:jc w:val="both"/>
      </w:pPr>
    </w:p>
    <w:tbl>
      <w:tblPr>
        <w:tblStyle w:val="a7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F841A6" w:rsidRPr="00474482" w:rsidTr="00155268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Оценка 2</w:t>
            </w:r>
          </w:p>
        </w:tc>
      </w:tr>
      <w:tr w:rsidR="00F841A6" w:rsidRPr="00474482" w:rsidTr="00155268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>
              <w:t>21-22</w:t>
            </w:r>
            <w:r w:rsidRPr="00474482"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>
              <w:t>16-20</w:t>
            </w:r>
            <w:r w:rsidRPr="00474482"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>
              <w:t>11-15</w:t>
            </w:r>
            <w:r w:rsidRPr="00474482"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>
              <w:t>Менее 11</w:t>
            </w:r>
            <w:r w:rsidRPr="00474482">
              <w:t xml:space="preserve"> баллов</w:t>
            </w:r>
          </w:p>
        </w:tc>
      </w:tr>
      <w:tr w:rsidR="00F841A6" w:rsidRPr="00474482" w:rsidTr="00155268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A6" w:rsidRPr="00474482" w:rsidRDefault="00F841A6" w:rsidP="00155268">
            <w:pPr>
              <w:jc w:val="both"/>
            </w:pPr>
            <w:r w:rsidRPr="00474482">
              <w:t>Менее 50%</w:t>
            </w:r>
          </w:p>
        </w:tc>
      </w:tr>
    </w:tbl>
    <w:p w:rsidR="00F841A6" w:rsidRDefault="00F841A6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3971D0" w:rsidRDefault="003971D0" w:rsidP="00F841A6"/>
    <w:p w:rsidR="00F841A6" w:rsidRPr="00FB2FF8" w:rsidRDefault="00F841A6" w:rsidP="00F841A6">
      <w:pPr>
        <w:jc w:val="both"/>
      </w:pPr>
    </w:p>
    <w:p w:rsidR="00F841A6" w:rsidRPr="004B5717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  <w:r w:rsidRPr="004B5717">
        <w:rPr>
          <w:b/>
          <w:bCs/>
        </w:rPr>
        <w:t>Ключ к заданиям к.р. «Человек. Строение человека»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rPr>
          <w:bCs/>
        </w:rPr>
        <w:t>Анатомия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rPr>
          <w:iCs/>
        </w:rPr>
        <w:t>Организм человека состоит из </w:t>
      </w:r>
      <w:r w:rsidRPr="00B20100">
        <w:t>органов, </w:t>
      </w:r>
      <w:r w:rsidRPr="00B20100">
        <w:rPr>
          <w:iCs/>
        </w:rPr>
        <w:t>среди них выделяют системы органов: </w:t>
      </w:r>
      <w:r w:rsidRPr="00B20100">
        <w:t>опорно-двигательная, пищеварительная, дыхательная, кровеносная, нервная.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>
        <w:rPr>
          <w:bCs/>
        </w:rPr>
        <w:t xml:space="preserve">1-4, 2-3, 3-1, 4-2. 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rPr>
          <w:bCs/>
        </w:rPr>
        <w:t>Отвечает за опору.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rPr>
          <w:bCs/>
        </w:rPr>
        <w:t>Отвечает за движение.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 xml:space="preserve"> Органы дыхания: носовая полость, гортань, трахея, бронхи, легкие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Пищеварительная система: ротовая полость, глотка, пищевод, желудок, поджелудочная железа, тонкий кишечник, толстый кишечник, прямая кишка.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Кровеносная система состоит из сердца и сосудов.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Нервная система: головной мозг, спинной мозг, нервы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1в2д3г4а5б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А</w:t>
      </w:r>
    </w:p>
    <w:p w:rsidR="00F841A6" w:rsidRPr="00B20100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Кожа</w:t>
      </w:r>
    </w:p>
    <w:p w:rsidR="00F841A6" w:rsidRDefault="00F841A6" w:rsidP="00F841A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B20100">
        <w:t>Соблюдать режим. Правильно питаться, заниматься спортом, гулять на свежем воздухе</w:t>
      </w:r>
    </w:p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</w:pPr>
      <w:r>
        <w:rPr>
          <w:rFonts w:eastAsia="Georgia"/>
        </w:rPr>
        <w:t>Правила оценки работы учащегося</w:t>
      </w:r>
    </w:p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</w:pPr>
      <w:r>
        <w:t>Работа состоит из 13 заданий. Каждое задание оценивается в 2 балла. Максимальное количество баллов – 26.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«2»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25-26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18-24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13-17</w:t>
            </w:r>
            <w:r w:rsidRPr="002F5DC5">
              <w:t xml:space="preserve"> баллов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13</w:t>
            </w:r>
            <w:r w:rsidRPr="002F5DC5">
              <w:t xml:space="preserve"> баллов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50%</w:t>
            </w:r>
          </w:p>
        </w:tc>
      </w:tr>
    </w:tbl>
    <w:p w:rsidR="00F841A6" w:rsidRPr="00907807" w:rsidRDefault="00F841A6" w:rsidP="00F841A6">
      <w:pPr>
        <w:pStyle w:val="a4"/>
        <w:shd w:val="clear" w:color="auto" w:fill="FFFFFF"/>
        <w:spacing w:before="0" w:beforeAutospacing="0" w:after="0" w:afterAutospacing="0"/>
        <w:ind w:left="720"/>
      </w:pPr>
    </w:p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rStyle w:val="c0"/>
          <w:b/>
        </w:rPr>
      </w:pPr>
    </w:p>
    <w:p w:rsidR="00F841A6" w:rsidRPr="00337401" w:rsidRDefault="00F841A6" w:rsidP="00F841A6">
      <w:pPr>
        <w:pStyle w:val="a4"/>
        <w:shd w:val="clear" w:color="auto" w:fill="FFFFFF"/>
        <w:spacing w:before="0" w:beforeAutospacing="0" w:after="0" w:afterAutospacing="0"/>
      </w:pPr>
      <w:r>
        <w:rPr>
          <w:rStyle w:val="c0"/>
          <w:b/>
        </w:rPr>
        <w:t xml:space="preserve">Ключ к заданиям </w:t>
      </w:r>
      <w:r w:rsidRPr="00907807">
        <w:rPr>
          <w:rStyle w:val="c0"/>
          <w:b/>
        </w:rPr>
        <w:t>к</w:t>
      </w:r>
      <w:r w:rsidRPr="00907807">
        <w:rPr>
          <w:b/>
          <w:bCs/>
        </w:rPr>
        <w:t xml:space="preserve">. р. </w:t>
      </w:r>
      <w:r w:rsidRPr="00907807">
        <w:rPr>
          <w:b/>
        </w:rPr>
        <w:t>«Введение в общую биологию»</w:t>
      </w:r>
    </w:p>
    <w:p w:rsidR="00F841A6" w:rsidRPr="00247287" w:rsidRDefault="00F841A6" w:rsidP="00F841A6">
      <w:pPr>
        <w:numPr>
          <w:ilvl w:val="0"/>
          <w:numId w:val="3"/>
        </w:numPr>
        <w:shd w:val="clear" w:color="auto" w:fill="FFFFFF"/>
        <w:spacing w:line="338" w:lineRule="atLeast"/>
      </w:pPr>
      <w:r w:rsidRPr="00247287">
        <w:rPr>
          <w:rStyle w:val="c0"/>
        </w:rPr>
        <w:t>В; 2) А; 3) Б; 4) В; 5) В; 6) А; 7) Г.</w:t>
      </w:r>
    </w:p>
    <w:p w:rsidR="00F841A6" w:rsidRPr="00247287" w:rsidRDefault="00F841A6" w:rsidP="00F841A6">
      <w:pPr>
        <w:pStyle w:val="c1"/>
        <w:shd w:val="clear" w:color="auto" w:fill="FFFFFF"/>
        <w:spacing w:before="0" w:beforeAutospacing="0" w:after="0" w:afterAutospacing="0"/>
        <w:ind w:left="360"/>
      </w:pPr>
      <w:r w:rsidRPr="00247287">
        <w:rPr>
          <w:rStyle w:val="c0"/>
        </w:rPr>
        <w:t>8)1- Г2- Ж3- Д4- А5- Е6- З7- Б8- В</w:t>
      </w:r>
    </w:p>
    <w:p w:rsidR="00F841A6" w:rsidRPr="00247287" w:rsidRDefault="00F841A6" w:rsidP="00F841A6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9)1- Е2- В3- Ж4- Д5- Б6- З7- А8- Г</w:t>
      </w:r>
    </w:p>
    <w:p w:rsidR="00F841A6" w:rsidRPr="00247287" w:rsidRDefault="00F841A6" w:rsidP="00F841A6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10) 2 – объекты неживой природы не способны к размножению;</w:t>
      </w:r>
    </w:p>
    <w:p w:rsidR="00F841A6" w:rsidRPr="00247287" w:rsidRDefault="00F841A6" w:rsidP="00F841A6">
      <w:pPr>
        <w:pStyle w:val="c1"/>
        <w:shd w:val="clear" w:color="auto" w:fill="FFFFFF"/>
        <w:spacing w:before="0" w:beforeAutospacing="0" w:after="0" w:afterAutospacing="0"/>
      </w:pPr>
      <w:r w:rsidRPr="00247287">
        <w:rPr>
          <w:rStyle w:val="c0"/>
        </w:rPr>
        <w:t>       3 – к определенной среде обитания приспособлены живые организмы;</w:t>
      </w:r>
    </w:p>
    <w:p w:rsidR="00F841A6" w:rsidRDefault="00F841A6" w:rsidP="00F841A6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 w:rsidRPr="00247287">
        <w:rPr>
          <w:rStyle w:val="c0"/>
        </w:rPr>
        <w:t>       5 – упорядоченное, постепенное и последовательное развитие характерно для живых организмов.</w:t>
      </w:r>
    </w:p>
    <w:p w:rsidR="00F841A6" w:rsidRPr="00A769A2" w:rsidRDefault="00F841A6" w:rsidP="00F841A6">
      <w:pPr>
        <w:pStyle w:val="c1"/>
        <w:shd w:val="clear" w:color="auto" w:fill="FFFFFF"/>
        <w:spacing w:before="0" w:beforeAutospacing="0" w:after="0" w:afterAutospacing="0"/>
      </w:pPr>
      <w:r>
        <w:rPr>
          <w:rFonts w:eastAsia="Georgia"/>
        </w:rPr>
        <w:t>Правила оценки работы учащегося</w:t>
      </w:r>
    </w:p>
    <w:p w:rsidR="00F841A6" w:rsidRPr="00B26622" w:rsidRDefault="00F841A6" w:rsidP="00F841A6">
      <w:pPr>
        <w:tabs>
          <w:tab w:val="left" w:pos="1416"/>
          <w:tab w:val="left" w:pos="3135"/>
        </w:tabs>
      </w:pPr>
      <w:r>
        <w:t>Работа состоит из 10 заданий- максимально 13 баллов. Задания с 1 по 7 оцениваются по 1 баллу. Задания 8,9,10 оцениваются по 2 балла.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«2»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12-13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9-11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6-8</w:t>
            </w:r>
            <w:r w:rsidRPr="002F5DC5">
              <w:t xml:space="preserve"> баллов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6</w:t>
            </w:r>
            <w:r w:rsidRPr="002F5DC5">
              <w:t xml:space="preserve"> баллов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50%</w:t>
            </w:r>
          </w:p>
        </w:tc>
      </w:tr>
    </w:tbl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rStyle w:val="c0"/>
          <w:b/>
        </w:rPr>
      </w:pPr>
    </w:p>
    <w:p w:rsidR="00F841A6" w:rsidRPr="00A2041D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  <w:r>
        <w:rPr>
          <w:rStyle w:val="c0"/>
          <w:b/>
        </w:rPr>
        <w:t xml:space="preserve">Ключ к заданиям </w:t>
      </w:r>
      <w:r w:rsidRPr="00A2041D">
        <w:rPr>
          <w:rStyle w:val="c0"/>
          <w:b/>
        </w:rPr>
        <w:t>к</w:t>
      </w:r>
      <w:r w:rsidRPr="00A2041D">
        <w:rPr>
          <w:b/>
          <w:bCs/>
        </w:rPr>
        <w:t xml:space="preserve">. р. </w:t>
      </w:r>
      <w:r>
        <w:rPr>
          <w:b/>
        </w:rPr>
        <w:t>«Клетка</w:t>
      </w:r>
      <w:r w:rsidRPr="00A2041D">
        <w:rPr>
          <w:b/>
        </w:rPr>
        <w:t>»</w:t>
      </w:r>
    </w:p>
    <w:tbl>
      <w:tblPr>
        <w:tblStyle w:val="a7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F841A6" w:rsidTr="00155268"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9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841A6" w:rsidTr="00155268"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3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39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ав</w:t>
            </w:r>
            <w:proofErr w:type="spellEnd"/>
          </w:p>
        </w:tc>
      </w:tr>
    </w:tbl>
    <w:p w:rsidR="00F841A6" w:rsidRPr="005101AB" w:rsidRDefault="00F841A6" w:rsidP="00F841A6">
      <w:pPr>
        <w:pStyle w:val="a4"/>
        <w:shd w:val="clear" w:color="auto" w:fill="FFFFFF"/>
        <w:spacing w:before="0" w:beforeAutospacing="0" w:after="0" w:afterAutospacing="0"/>
        <w:rPr>
          <w:bCs/>
        </w:rPr>
      </w:pPr>
      <w:r>
        <w:rPr>
          <w:rFonts w:eastAsia="Georgia"/>
        </w:rPr>
        <w:t>Правила оценки работы учащегося</w:t>
      </w:r>
    </w:p>
    <w:p w:rsidR="00F841A6" w:rsidRPr="00B26622" w:rsidRDefault="00F841A6" w:rsidP="00F841A6">
      <w:pPr>
        <w:tabs>
          <w:tab w:val="left" w:pos="1416"/>
          <w:tab w:val="left" w:pos="3135"/>
        </w:tabs>
      </w:pPr>
      <w:r>
        <w:t>Работа состо</w:t>
      </w:r>
      <w:r w:rsidR="00AA3DE7">
        <w:t>ит из 15 заданий- максимально 18</w:t>
      </w:r>
      <w:r>
        <w:t xml:space="preserve"> баллов. Все задания </w:t>
      </w:r>
      <w:r w:rsidR="00AA3DE7">
        <w:t>части 1 оцениваются по 1 баллу, части</w:t>
      </w:r>
      <w:proofErr w:type="gramStart"/>
      <w:r w:rsidR="00AA3DE7">
        <w:t xml:space="preserve"> В</w:t>
      </w:r>
      <w:proofErr w:type="gramEnd"/>
      <w:r w:rsidR="00AA3DE7">
        <w:t xml:space="preserve"> </w:t>
      </w:r>
      <w:proofErr w:type="spellStart"/>
      <w:r w:rsidR="00AA3DE7">
        <w:t>в</w:t>
      </w:r>
      <w:proofErr w:type="spellEnd"/>
      <w:r w:rsidR="00AA3DE7">
        <w:t xml:space="preserve"> 3 балла.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«2»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AA3DE7" w:rsidP="00155268">
            <w:pPr>
              <w:jc w:val="center"/>
            </w:pPr>
            <w:r>
              <w:t>17-18</w:t>
            </w:r>
            <w:r w:rsidR="00F841A6"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AA3DE7" w:rsidP="00155268">
            <w:pPr>
              <w:jc w:val="center"/>
            </w:pPr>
            <w:r>
              <w:t>13-16</w:t>
            </w:r>
            <w:r w:rsidR="00F841A6"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AA3DE7" w:rsidP="00155268">
            <w:pPr>
              <w:jc w:val="center"/>
            </w:pPr>
            <w:r>
              <w:t>7-12</w:t>
            </w:r>
            <w:r w:rsidR="00F841A6" w:rsidRPr="002F5DC5">
              <w:t xml:space="preserve"> баллов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7</w:t>
            </w:r>
            <w:r w:rsidRPr="002F5DC5">
              <w:t xml:space="preserve"> баллов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50%</w:t>
            </w:r>
          </w:p>
        </w:tc>
      </w:tr>
    </w:tbl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rStyle w:val="c0"/>
          <w:b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rStyle w:val="c0"/>
          <w:b/>
        </w:rPr>
        <w:t>Ключ к заданиям</w:t>
      </w:r>
      <w:r w:rsidRPr="00A2041D">
        <w:rPr>
          <w:rStyle w:val="c0"/>
          <w:b/>
        </w:rPr>
        <w:t xml:space="preserve"> к</w:t>
      </w:r>
      <w:r w:rsidRPr="00A2041D">
        <w:rPr>
          <w:b/>
          <w:bCs/>
        </w:rPr>
        <w:t xml:space="preserve">. р. </w:t>
      </w:r>
      <w:r>
        <w:rPr>
          <w:b/>
        </w:rPr>
        <w:t>«Организм</w:t>
      </w:r>
      <w:r w:rsidRPr="00A2041D">
        <w:rPr>
          <w:b/>
        </w:rPr>
        <w:t>»</w:t>
      </w:r>
    </w:p>
    <w:p w:rsidR="00F841A6" w:rsidRPr="00A2041D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81"/>
        <w:gridCol w:w="478"/>
        <w:gridCol w:w="425"/>
        <w:gridCol w:w="441"/>
        <w:gridCol w:w="646"/>
        <w:gridCol w:w="576"/>
        <w:gridCol w:w="889"/>
        <w:gridCol w:w="656"/>
        <w:gridCol w:w="1662"/>
        <w:gridCol w:w="1628"/>
      </w:tblGrid>
      <w:tr w:rsidR="00F841A6" w:rsidTr="00155268">
        <w:tc>
          <w:tcPr>
            <w:tcW w:w="481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47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1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6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9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56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62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62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841A6" w:rsidTr="00155268">
        <w:tc>
          <w:tcPr>
            <w:tcW w:w="481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7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1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6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576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889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656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662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А45  Б23 В16 </w:t>
            </w:r>
          </w:p>
        </w:tc>
        <w:tc>
          <w:tcPr>
            <w:tcW w:w="1628" w:type="dxa"/>
          </w:tcPr>
          <w:p w:rsidR="00F841A6" w:rsidRDefault="00F841A6" w:rsidP="0015526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 16 Б34 В25</w:t>
            </w:r>
          </w:p>
        </w:tc>
      </w:tr>
    </w:tbl>
    <w:p w:rsidR="00F841A6" w:rsidRDefault="00F841A6" w:rsidP="00F841A6">
      <w:pPr>
        <w:jc w:val="both"/>
      </w:pPr>
      <w:r>
        <w:rPr>
          <w:rFonts w:eastAsia="Georgia"/>
        </w:rPr>
        <w:t>Правила оценки работы учащегося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«2»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13-14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10-12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7-9</w:t>
            </w:r>
            <w:r w:rsidRPr="002F5DC5">
              <w:t xml:space="preserve"> баллов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7</w:t>
            </w:r>
            <w:r w:rsidRPr="002F5DC5">
              <w:t xml:space="preserve"> баллов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50%</w:t>
            </w:r>
          </w:p>
        </w:tc>
      </w:tr>
    </w:tbl>
    <w:p w:rsidR="00F841A6" w:rsidRPr="00517041" w:rsidRDefault="00F841A6" w:rsidP="00F841A6">
      <w:pPr>
        <w:jc w:val="both"/>
      </w:pPr>
      <w:r>
        <w:t>Всего 10 заданий, м</w:t>
      </w:r>
      <w:r w:rsidRPr="00517041">
        <w:t>аксим</w:t>
      </w:r>
      <w:r>
        <w:t>альное количество баллов 14б</w:t>
      </w:r>
    </w:p>
    <w:p w:rsidR="00F841A6" w:rsidRPr="0010759C" w:rsidRDefault="00F841A6" w:rsidP="00F841A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</w:t>
      </w:r>
      <w:r w:rsidRPr="0010759C">
        <w:rPr>
          <w:rFonts w:eastAsia="Calibri"/>
          <w:lang w:eastAsia="en-US"/>
        </w:rPr>
        <w:t xml:space="preserve">асть </w:t>
      </w:r>
      <w:proofErr w:type="spellStart"/>
      <w:r w:rsidRPr="0010759C">
        <w:rPr>
          <w:rFonts w:eastAsia="Calibri"/>
          <w:lang w:eastAsia="en-US"/>
        </w:rPr>
        <w:t>АВыполнение</w:t>
      </w:r>
      <w:proofErr w:type="spellEnd"/>
      <w:r w:rsidRPr="0010759C">
        <w:rPr>
          <w:rFonts w:eastAsia="Calibri"/>
          <w:lang w:eastAsia="en-US"/>
        </w:rPr>
        <w:t xml:space="preserve"> каждого задани</w:t>
      </w:r>
      <w:r>
        <w:rPr>
          <w:rFonts w:eastAsia="Calibri"/>
          <w:lang w:eastAsia="en-US"/>
        </w:rPr>
        <w:t>я части 1 оценивается 1 баллом.</w:t>
      </w:r>
    </w:p>
    <w:p w:rsidR="00F841A6" w:rsidRPr="00963802" w:rsidRDefault="00F841A6" w:rsidP="00F841A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Часть</w:t>
      </w:r>
      <w:proofErr w:type="gramStart"/>
      <w:r>
        <w:rPr>
          <w:rFonts w:eastAsia="Calibri"/>
          <w:lang w:eastAsia="en-US"/>
        </w:rPr>
        <w:t xml:space="preserve"> В</w:t>
      </w:r>
      <w:proofErr w:type="gram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</w:t>
      </w:r>
      <w:proofErr w:type="spellEnd"/>
      <w:r w:rsidRPr="0010759C">
        <w:rPr>
          <w:rFonts w:eastAsia="Calibri"/>
          <w:lang w:eastAsia="en-US"/>
        </w:rPr>
        <w:t xml:space="preserve"> зависимости от полноты и правильности от</w:t>
      </w:r>
      <w:r>
        <w:rPr>
          <w:rFonts w:eastAsia="Calibri"/>
          <w:lang w:eastAsia="en-US"/>
        </w:rPr>
        <w:t>вета присваивается до 2 баллов.</w:t>
      </w:r>
    </w:p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  <w:r>
        <w:rPr>
          <w:b/>
          <w:bCs/>
        </w:rPr>
        <w:t>Ключ к заданиям к. р.</w:t>
      </w:r>
      <w:r w:rsidRPr="005101AB">
        <w:rPr>
          <w:b/>
          <w:bCs/>
        </w:rPr>
        <w:t xml:space="preserve"> «Закономерности наследования»</w:t>
      </w:r>
    </w:p>
    <w:tbl>
      <w:tblPr>
        <w:tblStyle w:val="a7"/>
        <w:tblW w:w="0" w:type="auto"/>
        <w:tblLook w:val="04A0"/>
      </w:tblPr>
      <w:tblGrid>
        <w:gridCol w:w="798"/>
        <w:gridCol w:w="798"/>
        <w:gridCol w:w="798"/>
        <w:gridCol w:w="798"/>
        <w:gridCol w:w="797"/>
        <w:gridCol w:w="797"/>
        <w:gridCol w:w="797"/>
        <w:gridCol w:w="797"/>
        <w:gridCol w:w="797"/>
        <w:gridCol w:w="798"/>
      </w:tblGrid>
      <w:tr w:rsidR="00F841A6" w:rsidTr="00155268"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1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2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3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4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5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6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А</w:t>
            </w:r>
            <w:r w:rsidRPr="005101AB">
              <w:rPr>
                <w:bCs/>
              </w:rPr>
              <w:t>7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В1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В2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В3</w:t>
            </w:r>
          </w:p>
        </w:tc>
      </w:tr>
      <w:tr w:rsidR="00F841A6" w:rsidTr="00155268"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В 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Б 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А 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Г 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Б 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Б 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Г 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3264</w:t>
            </w:r>
          </w:p>
        </w:tc>
        <w:tc>
          <w:tcPr>
            <w:tcW w:w="797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98" w:type="dxa"/>
          </w:tcPr>
          <w:p w:rsidR="00F841A6" w:rsidRPr="005101AB" w:rsidRDefault="00F841A6" w:rsidP="00155268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F841A6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</w:p>
    <w:p w:rsidR="00F841A6" w:rsidRPr="005101AB" w:rsidRDefault="00F841A6" w:rsidP="00F841A6">
      <w:pPr>
        <w:pStyle w:val="a4"/>
        <w:shd w:val="clear" w:color="auto" w:fill="FFFFFF"/>
        <w:spacing w:before="0" w:beforeAutospacing="0" w:after="0" w:afterAutospacing="0"/>
        <w:rPr>
          <w:bCs/>
        </w:rPr>
      </w:pPr>
      <w:r>
        <w:rPr>
          <w:rFonts w:eastAsia="Georgia"/>
        </w:rPr>
        <w:t>Правила оценки работы учащегося</w:t>
      </w:r>
    </w:p>
    <w:p w:rsidR="00F841A6" w:rsidRPr="00517041" w:rsidRDefault="00F841A6" w:rsidP="00F841A6">
      <w:pPr>
        <w:jc w:val="both"/>
      </w:pPr>
      <w:r>
        <w:t>Работа состоит из 10 заданий, м</w:t>
      </w:r>
      <w:r w:rsidRPr="00517041">
        <w:t>аксим</w:t>
      </w:r>
      <w:r>
        <w:t>альное количество баллов 13б</w:t>
      </w:r>
    </w:p>
    <w:p w:rsidR="00F841A6" w:rsidRPr="0010759C" w:rsidRDefault="00F841A6" w:rsidP="00F841A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</w:t>
      </w:r>
      <w:r w:rsidRPr="0010759C">
        <w:rPr>
          <w:rFonts w:eastAsia="Calibri"/>
          <w:lang w:eastAsia="en-US"/>
        </w:rPr>
        <w:t xml:space="preserve">асть </w:t>
      </w:r>
      <w:proofErr w:type="spellStart"/>
      <w:r w:rsidRPr="0010759C">
        <w:rPr>
          <w:rFonts w:eastAsia="Calibri"/>
          <w:lang w:eastAsia="en-US"/>
        </w:rPr>
        <w:t>АВыполнение</w:t>
      </w:r>
      <w:proofErr w:type="spellEnd"/>
      <w:r w:rsidRPr="0010759C">
        <w:rPr>
          <w:rFonts w:eastAsia="Calibri"/>
          <w:lang w:eastAsia="en-US"/>
        </w:rPr>
        <w:t xml:space="preserve"> каждого задани</w:t>
      </w:r>
      <w:r>
        <w:rPr>
          <w:rFonts w:eastAsia="Calibri"/>
          <w:lang w:eastAsia="en-US"/>
        </w:rPr>
        <w:t>я части 1 оценивается 1 баллом.</w:t>
      </w:r>
    </w:p>
    <w:p w:rsidR="00F841A6" w:rsidRPr="00477B25" w:rsidRDefault="00F841A6" w:rsidP="00F841A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Часть</w:t>
      </w:r>
      <w:proofErr w:type="gramStart"/>
      <w:r>
        <w:rPr>
          <w:rFonts w:eastAsia="Calibri"/>
          <w:lang w:eastAsia="en-US"/>
        </w:rPr>
        <w:t xml:space="preserve"> В</w:t>
      </w:r>
      <w:proofErr w:type="gram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</w:t>
      </w:r>
      <w:proofErr w:type="spellEnd"/>
      <w:r w:rsidRPr="0010759C">
        <w:rPr>
          <w:rFonts w:eastAsia="Calibri"/>
          <w:lang w:eastAsia="en-US"/>
        </w:rPr>
        <w:t xml:space="preserve"> зависимости от полноты и правильности от</w:t>
      </w:r>
      <w:r>
        <w:rPr>
          <w:rFonts w:eastAsia="Calibri"/>
          <w:lang w:eastAsia="en-US"/>
        </w:rPr>
        <w:t>вета присваивается до 2 баллов.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«2»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12-13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9-11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6-8</w:t>
            </w:r>
            <w:r w:rsidRPr="002F5DC5">
              <w:t xml:space="preserve"> баллов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6</w:t>
            </w:r>
            <w:r w:rsidRPr="002F5DC5">
              <w:t xml:space="preserve"> баллов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50%</w:t>
            </w:r>
          </w:p>
        </w:tc>
      </w:tr>
    </w:tbl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</w:rPr>
        <w:t>Ключ к заданиям промежуточной к.р.</w:t>
      </w:r>
      <w:r w:rsidRPr="003F3555">
        <w:rPr>
          <w:rStyle w:val="a8"/>
          <w:b w:val="0"/>
        </w:rPr>
        <w:t>Часть А.Хлоропласт –это растительная органелла, содержащая хлорофилл.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 xml:space="preserve">Метаболизм –это обмен веществ в </w:t>
      </w:r>
      <w:proofErr w:type="spellStart"/>
      <w:r w:rsidRPr="003F3555">
        <w:rPr>
          <w:rStyle w:val="a8"/>
          <w:b w:val="0"/>
        </w:rPr>
        <w:t>организме.Хромосома</w:t>
      </w:r>
      <w:proofErr w:type="spellEnd"/>
      <w:r w:rsidRPr="003F3555">
        <w:rPr>
          <w:rStyle w:val="a8"/>
          <w:b w:val="0"/>
        </w:rPr>
        <w:t xml:space="preserve"> –это молекулярная структура </w:t>
      </w:r>
      <w:proofErr w:type="spellStart"/>
      <w:r w:rsidRPr="003F3555">
        <w:rPr>
          <w:rStyle w:val="a8"/>
          <w:b w:val="0"/>
        </w:rPr>
        <w:t>эукариотической</w:t>
      </w:r>
      <w:proofErr w:type="spellEnd"/>
      <w:r w:rsidRPr="003F3555">
        <w:rPr>
          <w:rStyle w:val="a8"/>
          <w:b w:val="0"/>
        </w:rPr>
        <w:t xml:space="preserve"> клетки, которая содержит ядерную ДНК.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</w:rPr>
      </w:pPr>
      <w:r w:rsidRPr="003F3555">
        <w:rPr>
          <w:rStyle w:val="a8"/>
          <w:b w:val="0"/>
        </w:rPr>
        <w:t xml:space="preserve">Фотосинтез – это процесс образования их углекислого газа и воды органических веществ и кислорода, под действием 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>
        <w:rPr>
          <w:rStyle w:val="a8"/>
          <w:b w:val="0"/>
        </w:rPr>
        <w:t>2.Р</w:t>
      </w:r>
      <w:r w:rsidRPr="003F3555">
        <w:rPr>
          <w:rStyle w:val="a8"/>
          <w:b w:val="0"/>
        </w:rPr>
        <w:t xml:space="preserve">астительная клетка: ядро, мембрана, хлоропласты, митохондрии, комплекс </w:t>
      </w:r>
      <w:proofErr w:type="spellStart"/>
      <w:r w:rsidRPr="003F3555">
        <w:rPr>
          <w:rStyle w:val="a8"/>
          <w:b w:val="0"/>
        </w:rPr>
        <w:t>Гольджи</w:t>
      </w:r>
      <w:proofErr w:type="spellEnd"/>
      <w:r w:rsidRPr="003F3555">
        <w:rPr>
          <w:rStyle w:val="a8"/>
          <w:b w:val="0"/>
        </w:rPr>
        <w:t>, цитоплазма, рибосомы.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>Животная клетка: ядро, митохондрии, цитоплазма, рибосомы, ЭПС, цитоплазма.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>3. Гибридизация и отбор.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>4.Генетика нарушается, может произойти сбой при митозе, мейозе.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>5.Погибнут животные, которые питались этими насекомыми.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>6. Водная, почвенная, проблема МО, проблема загрязнения атмосферы.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</w:pPr>
      <w:r w:rsidRPr="003F3555">
        <w:rPr>
          <w:rStyle w:val="a8"/>
          <w:b w:val="0"/>
        </w:rPr>
        <w:t xml:space="preserve">Часть В.       </w:t>
      </w:r>
      <w:r w:rsidRPr="003F3555">
        <w:t>А1 Б1,2В3Г3Д1,2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>
        <w:rPr>
          <w:rFonts w:eastAsia="Georgia"/>
        </w:rPr>
        <w:t xml:space="preserve">Правила оценки работы учащегося. </w:t>
      </w:r>
      <w:r>
        <w:rPr>
          <w:rStyle w:val="a8"/>
          <w:b w:val="0"/>
          <w:bCs w:val="0"/>
        </w:rPr>
        <w:t xml:space="preserve">Работа содержит 7 заданий. </w:t>
      </w:r>
      <w:r w:rsidRPr="003F3555">
        <w:rPr>
          <w:rStyle w:val="a8"/>
          <w:b w:val="0"/>
        </w:rPr>
        <w:t xml:space="preserve">Максимальное количество баллов-20 </w:t>
      </w: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 w:line="276" w:lineRule="auto"/>
        <w:rPr>
          <w:rStyle w:val="a8"/>
          <w:b w:val="0"/>
          <w:bCs w:val="0"/>
        </w:rPr>
      </w:pPr>
      <w:r w:rsidRPr="003F3555">
        <w:rPr>
          <w:rStyle w:val="a8"/>
          <w:b w:val="0"/>
        </w:rPr>
        <w:t xml:space="preserve">Часть А.1 вопрос-за каждое правильное определение-2 балла, остальные ответы со 2 по 6 оцениваются по 2 балла </w:t>
      </w:r>
      <w:proofErr w:type="spellStart"/>
      <w:r w:rsidRPr="003F3555">
        <w:rPr>
          <w:rStyle w:val="a8"/>
          <w:b w:val="0"/>
        </w:rPr>
        <w:t>каждый.Часть</w:t>
      </w:r>
      <w:proofErr w:type="spellEnd"/>
      <w:r w:rsidRPr="003F3555">
        <w:rPr>
          <w:rStyle w:val="a8"/>
          <w:b w:val="0"/>
        </w:rPr>
        <w:t xml:space="preserve"> В – 2 балла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«5»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«4»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«3»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 w:rsidRPr="002F5DC5">
              <w:t>Оценка «2»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19-20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15-18</w:t>
            </w:r>
            <w:r w:rsidRPr="002F5DC5">
              <w:t xml:space="preserve"> баллов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 xml:space="preserve">10-14 </w:t>
            </w:r>
            <w:r w:rsidRPr="002F5DC5">
              <w:t>баллов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10</w:t>
            </w:r>
            <w:r w:rsidRPr="002F5DC5">
              <w:t xml:space="preserve"> баллов</w:t>
            </w:r>
          </w:p>
        </w:tc>
      </w:tr>
      <w:tr w:rsidR="00F841A6" w:rsidRPr="002F5DC5" w:rsidTr="00155268"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96-100%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71-95%</w:t>
            </w:r>
          </w:p>
        </w:tc>
        <w:tc>
          <w:tcPr>
            <w:tcW w:w="2336" w:type="dxa"/>
          </w:tcPr>
          <w:p w:rsidR="00F841A6" w:rsidRPr="002F5DC5" w:rsidRDefault="00F841A6" w:rsidP="00155268">
            <w:pPr>
              <w:jc w:val="center"/>
            </w:pPr>
            <w:r>
              <w:t>51-70%</w:t>
            </w:r>
          </w:p>
        </w:tc>
        <w:tc>
          <w:tcPr>
            <w:tcW w:w="2337" w:type="dxa"/>
          </w:tcPr>
          <w:p w:rsidR="00F841A6" w:rsidRPr="002F5DC5" w:rsidRDefault="00F841A6" w:rsidP="00155268">
            <w:pPr>
              <w:jc w:val="center"/>
            </w:pPr>
            <w:r>
              <w:t>Менее 50%</w:t>
            </w:r>
          </w:p>
        </w:tc>
      </w:tr>
    </w:tbl>
    <w:p w:rsidR="00F841A6" w:rsidRPr="003F3555" w:rsidRDefault="00F841A6" w:rsidP="00F841A6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</w:p>
    <w:p w:rsidR="00F841A6" w:rsidRPr="003F3555" w:rsidRDefault="00F841A6" w:rsidP="00F841A6">
      <w:pPr>
        <w:rPr>
          <w:b/>
          <w:sz w:val="28"/>
          <w:szCs w:val="28"/>
        </w:rPr>
      </w:pPr>
    </w:p>
    <w:p w:rsidR="00F841A6" w:rsidRPr="003F3555" w:rsidRDefault="00F841A6" w:rsidP="00F841A6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</w:p>
    <w:p w:rsidR="00F841A6" w:rsidRDefault="00F841A6" w:rsidP="00F841A6"/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Default="00F841A6" w:rsidP="00F841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:rsidR="00F841A6" w:rsidRPr="003F3555" w:rsidRDefault="00F841A6" w:rsidP="003F3555">
      <w:pPr>
        <w:pStyle w:val="a4"/>
        <w:shd w:val="clear" w:color="auto" w:fill="FFFFFF"/>
        <w:spacing w:before="0" w:beforeAutospacing="0" w:after="180" w:afterAutospacing="0" w:line="360" w:lineRule="atLeast"/>
        <w:rPr>
          <w:rStyle w:val="a8"/>
          <w:b w:val="0"/>
          <w:bCs w:val="0"/>
          <w:color w:val="2E2E2E"/>
        </w:rPr>
      </w:pPr>
    </w:p>
    <w:p w:rsidR="003F3555" w:rsidRPr="003F3555" w:rsidRDefault="003F3555" w:rsidP="003F3555">
      <w:pPr>
        <w:pStyle w:val="a4"/>
        <w:shd w:val="clear" w:color="auto" w:fill="FFFFFF"/>
        <w:spacing w:before="0" w:beforeAutospacing="0" w:after="0" w:afterAutospacing="0" w:line="360" w:lineRule="atLeast"/>
        <w:ind w:left="720"/>
        <w:rPr>
          <w:rStyle w:val="a8"/>
          <w:b w:val="0"/>
          <w:bCs w:val="0"/>
          <w:color w:val="2E2E2E"/>
        </w:rPr>
      </w:pPr>
    </w:p>
    <w:sectPr w:rsidR="003F3555" w:rsidRPr="003F3555" w:rsidSect="00F15FE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87B"/>
    <w:multiLevelType w:val="multilevel"/>
    <w:tmpl w:val="B3CC1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F4CCD"/>
    <w:multiLevelType w:val="multilevel"/>
    <w:tmpl w:val="9B22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C068F8"/>
    <w:multiLevelType w:val="multilevel"/>
    <w:tmpl w:val="9B22FC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4A2FD2"/>
    <w:multiLevelType w:val="multilevel"/>
    <w:tmpl w:val="9C7C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BA206B"/>
    <w:multiLevelType w:val="multilevel"/>
    <w:tmpl w:val="9B22FC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A62ADE"/>
    <w:multiLevelType w:val="hybridMultilevel"/>
    <w:tmpl w:val="478E8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E56DA"/>
    <w:multiLevelType w:val="multilevel"/>
    <w:tmpl w:val="9B22FC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883109"/>
    <w:multiLevelType w:val="multilevel"/>
    <w:tmpl w:val="A924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C41FEE"/>
    <w:multiLevelType w:val="multilevel"/>
    <w:tmpl w:val="9B22F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B11D29"/>
    <w:multiLevelType w:val="multilevel"/>
    <w:tmpl w:val="9B22FC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85058E"/>
    <w:multiLevelType w:val="multilevel"/>
    <w:tmpl w:val="9B22FC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6E46F7"/>
    <w:multiLevelType w:val="hybridMultilevel"/>
    <w:tmpl w:val="82EE6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722AE"/>
    <w:multiLevelType w:val="hybridMultilevel"/>
    <w:tmpl w:val="5DDEA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31625"/>
    <w:multiLevelType w:val="multilevel"/>
    <w:tmpl w:val="9B22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E869B2"/>
    <w:multiLevelType w:val="multilevel"/>
    <w:tmpl w:val="3C5AC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10"/>
  </w:num>
  <w:num w:numId="11">
    <w:abstractNumId w:val="14"/>
  </w:num>
  <w:num w:numId="12">
    <w:abstractNumId w:val="11"/>
  </w:num>
  <w:num w:numId="13">
    <w:abstractNumId w:val="12"/>
  </w:num>
  <w:num w:numId="14">
    <w:abstractNumId w:val="3"/>
  </w:num>
  <w:num w:numId="15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2598B"/>
    <w:rsid w:val="00136D97"/>
    <w:rsid w:val="00155268"/>
    <w:rsid w:val="0021136D"/>
    <w:rsid w:val="002436A3"/>
    <w:rsid w:val="00247287"/>
    <w:rsid w:val="00270DF3"/>
    <w:rsid w:val="003022A6"/>
    <w:rsid w:val="00314D91"/>
    <w:rsid w:val="00337401"/>
    <w:rsid w:val="003971D0"/>
    <w:rsid w:val="003A332C"/>
    <w:rsid w:val="003E064B"/>
    <w:rsid w:val="003E0CAA"/>
    <w:rsid w:val="003F3555"/>
    <w:rsid w:val="00436443"/>
    <w:rsid w:val="00477B25"/>
    <w:rsid w:val="004B5717"/>
    <w:rsid w:val="004C21C3"/>
    <w:rsid w:val="004C4F3F"/>
    <w:rsid w:val="004D5E7E"/>
    <w:rsid w:val="004F11A6"/>
    <w:rsid w:val="005101AB"/>
    <w:rsid w:val="0056190A"/>
    <w:rsid w:val="005A1245"/>
    <w:rsid w:val="00600569"/>
    <w:rsid w:val="00727694"/>
    <w:rsid w:val="00734785"/>
    <w:rsid w:val="00743577"/>
    <w:rsid w:val="007C3358"/>
    <w:rsid w:val="00822C6C"/>
    <w:rsid w:val="00856580"/>
    <w:rsid w:val="008F4524"/>
    <w:rsid w:val="00907807"/>
    <w:rsid w:val="00910B41"/>
    <w:rsid w:val="009A686A"/>
    <w:rsid w:val="009B7300"/>
    <w:rsid w:val="009E765E"/>
    <w:rsid w:val="009F1C7F"/>
    <w:rsid w:val="00A2041D"/>
    <w:rsid w:val="00A2598B"/>
    <w:rsid w:val="00A769A2"/>
    <w:rsid w:val="00AA3DE7"/>
    <w:rsid w:val="00B14AA4"/>
    <w:rsid w:val="00B20100"/>
    <w:rsid w:val="00B751F8"/>
    <w:rsid w:val="00B854A3"/>
    <w:rsid w:val="00BD2B49"/>
    <w:rsid w:val="00BF1624"/>
    <w:rsid w:val="00BF5F63"/>
    <w:rsid w:val="00C3152D"/>
    <w:rsid w:val="00D536A4"/>
    <w:rsid w:val="00DE0D00"/>
    <w:rsid w:val="00DE5989"/>
    <w:rsid w:val="00E20F7C"/>
    <w:rsid w:val="00E23053"/>
    <w:rsid w:val="00E2717B"/>
    <w:rsid w:val="00E6360F"/>
    <w:rsid w:val="00E76303"/>
    <w:rsid w:val="00EC5548"/>
    <w:rsid w:val="00ED44E7"/>
    <w:rsid w:val="00F15FE6"/>
    <w:rsid w:val="00F327C1"/>
    <w:rsid w:val="00F841A6"/>
    <w:rsid w:val="00FA1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A1A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A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98B"/>
    <w:pPr>
      <w:spacing w:line="360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A2598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259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9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247287"/>
  </w:style>
  <w:style w:type="paragraph" w:customStyle="1" w:styleId="c1">
    <w:name w:val="c1"/>
    <w:basedOn w:val="a"/>
    <w:rsid w:val="00247287"/>
    <w:pPr>
      <w:spacing w:before="100" w:beforeAutospacing="1" w:after="100" w:afterAutospacing="1"/>
    </w:pPr>
  </w:style>
  <w:style w:type="character" w:customStyle="1" w:styleId="c6">
    <w:name w:val="c6"/>
    <w:basedOn w:val="a0"/>
    <w:rsid w:val="00247287"/>
  </w:style>
  <w:style w:type="table" w:styleId="a7">
    <w:name w:val="Table Grid"/>
    <w:basedOn w:val="a1"/>
    <w:uiPriority w:val="59"/>
    <w:rsid w:val="00B751F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5A1245"/>
    <w:pPr>
      <w:spacing w:before="100" w:beforeAutospacing="1" w:after="100" w:afterAutospacing="1"/>
    </w:pPr>
  </w:style>
  <w:style w:type="character" w:customStyle="1" w:styleId="c12">
    <w:name w:val="c12"/>
    <w:basedOn w:val="a0"/>
    <w:rsid w:val="005A1245"/>
  </w:style>
  <w:style w:type="paragraph" w:customStyle="1" w:styleId="c22">
    <w:name w:val="c22"/>
    <w:basedOn w:val="a"/>
    <w:rsid w:val="005A1245"/>
    <w:pPr>
      <w:spacing w:before="100" w:beforeAutospacing="1" w:after="100" w:afterAutospacing="1"/>
    </w:pPr>
  </w:style>
  <w:style w:type="paragraph" w:customStyle="1" w:styleId="c7">
    <w:name w:val="c7"/>
    <w:basedOn w:val="a"/>
    <w:rsid w:val="005A1245"/>
    <w:pPr>
      <w:spacing w:before="100" w:beforeAutospacing="1" w:after="100" w:afterAutospacing="1"/>
    </w:pPr>
  </w:style>
  <w:style w:type="character" w:customStyle="1" w:styleId="c27">
    <w:name w:val="c27"/>
    <w:basedOn w:val="a0"/>
    <w:rsid w:val="005A1245"/>
  </w:style>
  <w:style w:type="character" w:customStyle="1" w:styleId="c35">
    <w:name w:val="c35"/>
    <w:basedOn w:val="a0"/>
    <w:rsid w:val="005A1245"/>
  </w:style>
  <w:style w:type="paragraph" w:customStyle="1" w:styleId="c16">
    <w:name w:val="c16"/>
    <w:basedOn w:val="a"/>
    <w:rsid w:val="005A1245"/>
    <w:pPr>
      <w:spacing w:before="100" w:beforeAutospacing="1" w:after="100" w:afterAutospacing="1"/>
    </w:pPr>
  </w:style>
  <w:style w:type="character" w:customStyle="1" w:styleId="c14">
    <w:name w:val="c14"/>
    <w:basedOn w:val="a0"/>
    <w:rsid w:val="005A1245"/>
  </w:style>
  <w:style w:type="character" w:styleId="a8">
    <w:name w:val="Strong"/>
    <w:basedOn w:val="a0"/>
    <w:uiPriority w:val="22"/>
    <w:qFormat/>
    <w:rsid w:val="003F355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A1A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FA1A48"/>
    <w:rPr>
      <w:color w:val="0000FF"/>
      <w:u w:val="single"/>
    </w:rPr>
  </w:style>
  <w:style w:type="paragraph" w:customStyle="1" w:styleId="sertxt">
    <w:name w:val="sertxt"/>
    <w:basedOn w:val="a"/>
    <w:rsid w:val="00FA1A48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FA1A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FA1A48"/>
    <w:rPr>
      <w:i/>
      <w:iCs/>
    </w:rPr>
  </w:style>
  <w:style w:type="character" w:customStyle="1" w:styleId="s5h3first">
    <w:name w:val="s5_h3_first"/>
    <w:basedOn w:val="a0"/>
    <w:rsid w:val="00FA1A48"/>
  </w:style>
  <w:style w:type="character" w:customStyle="1" w:styleId="s5h3last">
    <w:name w:val="s5_h3_last"/>
    <w:basedOn w:val="a0"/>
    <w:rsid w:val="00FA1A48"/>
  </w:style>
  <w:style w:type="character" w:customStyle="1" w:styleId="footerc">
    <w:name w:val="footerc"/>
    <w:basedOn w:val="a0"/>
    <w:rsid w:val="00FA1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1451">
                      <w:marLeft w:val="419"/>
                      <w:marRight w:val="4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2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0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73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4408193">
                              <w:marLeft w:val="0"/>
                              <w:marRight w:val="0"/>
                              <w:marTop w:val="13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1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0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875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866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04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17801">
                              <w:marLeft w:val="201"/>
                              <w:marRight w:val="20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19356">
                                  <w:marLeft w:val="117"/>
                                  <w:marRight w:val="117"/>
                                  <w:marTop w:val="0"/>
                                  <w:marBottom w:val="6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48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82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485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430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23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4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8574">
                              <w:marLeft w:val="201"/>
                              <w:marRight w:val="20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922483">
                                  <w:marLeft w:val="117"/>
                                  <w:marRight w:val="117"/>
                                  <w:marTop w:val="0"/>
                                  <w:marBottom w:val="6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54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5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5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0649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2852514">
                              <w:marLeft w:val="201"/>
                              <w:marRight w:val="20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076274">
                                  <w:marLeft w:val="117"/>
                                  <w:marRight w:val="117"/>
                                  <w:marTop w:val="0"/>
                                  <w:marBottom w:val="6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59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45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54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053553">
          <w:marLeft w:val="0"/>
          <w:marRight w:val="0"/>
          <w:marTop w:val="0"/>
          <w:marBottom w:val="6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3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8282">
          <w:marLeft w:val="0"/>
          <w:marRight w:val="0"/>
          <w:marTop w:val="837"/>
          <w:marBottom w:val="8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20</Pages>
  <Words>3691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Документы</cp:lastModifiedBy>
  <cp:revision>20</cp:revision>
  <cp:lastPrinted>2020-09-08T07:03:00Z</cp:lastPrinted>
  <dcterms:created xsi:type="dcterms:W3CDTF">2019-10-02T12:34:00Z</dcterms:created>
  <dcterms:modified xsi:type="dcterms:W3CDTF">2020-10-01T17:23:00Z</dcterms:modified>
</cp:coreProperties>
</file>